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Szigetmonostor Község Önkormányzata Képviselő-testületének 9/2022. (VI. 30.) önkormányzati rendelete</w:t>
      </w:r>
    </w:p>
    <w:p w:rsidR="00000000" w:rsidDel="00000000" w:rsidP="00000000" w:rsidRDefault="00000000" w:rsidRPr="00000000" w14:paraId="00000002">
      <w:pPr>
        <w:jc w:val="center"/>
        <w:rPr>
          <w:b w:val="1"/>
          <w:u w:val="single"/>
        </w:rPr>
      </w:pPr>
      <w:r w:rsidDel="00000000" w:rsidR="00000000" w:rsidRPr="00000000">
        <w:rPr>
          <w:b w:val="1"/>
          <w:u w:val="single"/>
          <w:rtl w:val="0"/>
        </w:rPr>
        <w:t xml:space="preserve">a helyi adókról</w:t>
      </w:r>
    </w:p>
    <w:p w:rsidR="00000000" w:rsidDel="00000000" w:rsidP="00000000" w:rsidRDefault="00000000" w:rsidRPr="00000000" w14:paraId="00000003">
      <w:pPr>
        <w:rPr/>
      </w:pPr>
      <w:r w:rsidDel="00000000" w:rsidR="00000000" w:rsidRPr="00000000">
        <w:rPr>
          <w:rtl w:val="0"/>
        </w:rPr>
        <w:t xml:space="preserve"> Hatályos: 2025. 01. 01</w:t>
      </w:r>
    </w:p>
    <w:p w:rsidR="00000000" w:rsidDel="00000000" w:rsidP="00000000" w:rsidRDefault="00000000" w:rsidRPr="00000000" w14:paraId="00000004">
      <w:pPr>
        <w:rPr/>
      </w:pPr>
      <w:r w:rsidDel="00000000" w:rsidR="00000000" w:rsidRPr="00000000">
        <w:rPr>
          <w:rtl w:val="0"/>
        </w:rPr>
        <w:t xml:space="preserve">Szigetmonostor Község Önkormányzatának Képviselő-testülete </w:t>
      </w:r>
      <w:hyperlink r:id="rId9">
        <w:r w:rsidDel="00000000" w:rsidR="00000000" w:rsidRPr="00000000">
          <w:rPr>
            <w:color w:val="467886"/>
            <w:u w:val="single"/>
            <w:rtl w:val="0"/>
          </w:rPr>
          <w:t xml:space="preserve">az Alaptörvény 32. cikk (2) bekezdés</w:t>
        </w:r>
      </w:hyperlink>
      <w:r w:rsidDel="00000000" w:rsidR="00000000" w:rsidRPr="00000000">
        <w:rPr>
          <w:rtl w:val="0"/>
        </w:rPr>
        <w:t xml:space="preserve">e szerinti feladatkörében eljárva, Magyarország helyi önkormányzatairól szóló </w:t>
      </w:r>
      <w:hyperlink r:id="rId10">
        <w:r w:rsidDel="00000000" w:rsidR="00000000" w:rsidRPr="00000000">
          <w:rPr>
            <w:color w:val="467886"/>
            <w:u w:val="single"/>
            <w:rtl w:val="0"/>
          </w:rPr>
          <w:t xml:space="preserve">2011. évi CLXXXIX. törvény 143. § (4) bekezdés</w:t>
        </w:r>
      </w:hyperlink>
      <w:r w:rsidDel="00000000" w:rsidR="00000000" w:rsidRPr="00000000">
        <w:rPr>
          <w:rtl w:val="0"/>
        </w:rPr>
        <w:t xml:space="preserve">ében, valamint a helyi adókról szóló </w:t>
      </w:r>
      <w:hyperlink r:id="rId11">
        <w:r w:rsidDel="00000000" w:rsidR="00000000" w:rsidRPr="00000000">
          <w:rPr>
            <w:color w:val="467886"/>
            <w:u w:val="single"/>
            <w:rtl w:val="0"/>
          </w:rPr>
          <w:t xml:space="preserve">1990. évi C. törvény 1. § (1) bekezdés</w:t>
        </w:r>
      </w:hyperlink>
      <w:r w:rsidDel="00000000" w:rsidR="00000000" w:rsidRPr="00000000">
        <w:rPr>
          <w:rtl w:val="0"/>
        </w:rPr>
        <w:t xml:space="preserve">ében, a </w:t>
      </w:r>
      <w:hyperlink r:id="rId12">
        <w:r w:rsidDel="00000000" w:rsidR="00000000" w:rsidRPr="00000000">
          <w:rPr>
            <w:color w:val="467886"/>
            <w:u w:val="single"/>
            <w:rtl w:val="0"/>
          </w:rPr>
          <w:t xml:space="preserve">6. §</w:t>
        </w:r>
      </w:hyperlink>
      <w:r w:rsidDel="00000000" w:rsidR="00000000" w:rsidRPr="00000000">
        <w:rPr>
          <w:rtl w:val="0"/>
        </w:rPr>
        <w:t xml:space="preserve">-ban foglalt felhatalmazás alapján a következőket rendeli el:</w:t>
      </w:r>
    </w:p>
    <w:p w:rsidR="00000000" w:rsidDel="00000000" w:rsidP="00000000" w:rsidRDefault="00000000" w:rsidRPr="00000000" w14:paraId="00000005">
      <w:pPr>
        <w:rPr>
          <w:i w:val="1"/>
        </w:rPr>
      </w:pPr>
      <w:r w:rsidDel="00000000" w:rsidR="00000000" w:rsidRPr="00000000">
        <w:rPr>
          <w:i w:val="1"/>
          <w:rtl w:val="0"/>
        </w:rPr>
        <w:t xml:space="preserve">I. Fejezet</w:t>
      </w:r>
    </w:p>
    <w:p w:rsidR="00000000" w:rsidDel="00000000" w:rsidP="00000000" w:rsidRDefault="00000000" w:rsidRPr="00000000" w14:paraId="00000006">
      <w:pPr>
        <w:rPr>
          <w:i w:val="1"/>
        </w:rPr>
      </w:pPr>
      <w:r w:rsidDel="00000000" w:rsidR="00000000" w:rsidRPr="00000000">
        <w:rPr>
          <w:i w:val="1"/>
          <w:rtl w:val="0"/>
        </w:rPr>
        <w:t xml:space="preserve">Általános rendelkezések</w:t>
      </w:r>
    </w:p>
    <w:p w:rsidR="00000000" w:rsidDel="00000000" w:rsidP="00000000" w:rsidRDefault="00000000" w:rsidRPr="00000000" w14:paraId="00000007">
      <w:pPr>
        <w:rPr/>
      </w:pPr>
      <w:r w:rsidDel="00000000" w:rsidR="00000000" w:rsidRPr="00000000">
        <w:rPr>
          <w:b w:val="1"/>
          <w:rtl w:val="0"/>
        </w:rPr>
        <w:t xml:space="preserve">1.</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Szigetmonostor Község Önkormányzata az alábbi helyi adók bevezetését rendeli el:</w:t>
      </w:r>
    </w:p>
    <w:p w:rsidR="00000000" w:rsidDel="00000000" w:rsidP="00000000" w:rsidRDefault="00000000" w:rsidRPr="00000000" w14:paraId="00000008">
      <w:pPr>
        <w:rPr/>
      </w:pPr>
      <w:r w:rsidDel="00000000" w:rsidR="00000000" w:rsidRPr="00000000">
        <w:rPr>
          <w:rtl w:val="0"/>
        </w:rPr>
        <w:t xml:space="preserve">a) Építményadó</w:t>
      </w:r>
    </w:p>
    <w:p w:rsidR="00000000" w:rsidDel="00000000" w:rsidP="00000000" w:rsidRDefault="00000000" w:rsidRPr="00000000" w14:paraId="00000009">
      <w:pPr>
        <w:rPr/>
      </w:pPr>
      <w:r w:rsidDel="00000000" w:rsidR="00000000" w:rsidRPr="00000000">
        <w:rPr>
          <w:rtl w:val="0"/>
        </w:rPr>
        <w:t xml:space="preserve">b) Telekadó</w:t>
      </w:r>
    </w:p>
    <w:p w:rsidR="00000000" w:rsidDel="00000000" w:rsidP="00000000" w:rsidRDefault="00000000" w:rsidRPr="00000000" w14:paraId="0000000A">
      <w:pPr>
        <w:rPr/>
      </w:pPr>
      <w:r w:rsidDel="00000000" w:rsidR="00000000" w:rsidRPr="00000000">
        <w:rPr>
          <w:rtl w:val="0"/>
        </w:rPr>
        <w:t xml:space="preserve">c) Idegenforgalmi adó</w:t>
      </w:r>
    </w:p>
    <w:p w:rsidR="00000000" w:rsidDel="00000000" w:rsidP="00000000" w:rsidRDefault="00000000" w:rsidRPr="00000000" w14:paraId="0000000B">
      <w:pPr>
        <w:rPr/>
      </w:pPr>
      <w:r w:rsidDel="00000000" w:rsidR="00000000" w:rsidRPr="00000000">
        <w:rPr>
          <w:rtl w:val="0"/>
        </w:rPr>
        <w:t xml:space="preserve">d) Helyi iparűzési adó</w:t>
      </w:r>
    </w:p>
    <w:p w:rsidR="00000000" w:rsidDel="00000000" w:rsidP="00000000" w:rsidRDefault="00000000" w:rsidRPr="00000000" w14:paraId="0000000C">
      <w:pPr>
        <w:rPr/>
      </w:pPr>
      <w:r w:rsidDel="00000000" w:rsidR="00000000" w:rsidRPr="00000000">
        <w:rPr>
          <w:rtl w:val="0"/>
        </w:rPr>
        <w:t xml:space="preserve">e) Kommunális adó</w:t>
      </w:r>
    </w:p>
    <w:p w:rsidR="00000000" w:rsidDel="00000000" w:rsidP="00000000" w:rsidRDefault="00000000" w:rsidRPr="00000000" w14:paraId="0000000D">
      <w:pPr>
        <w:rPr/>
      </w:pPr>
      <w:r w:rsidDel="00000000" w:rsidR="00000000" w:rsidRPr="00000000">
        <w:rPr>
          <w:b w:val="1"/>
          <w:rtl w:val="0"/>
        </w:rPr>
        <w:t xml:space="preserve">2.</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E rendeletben meghatározott adókedvezményeket nem veheti igénybe az az adóalany, akinek az önkormányzat felé az adóév első napján adótartozása áll fenn.</w:t>
      </w:r>
    </w:p>
    <w:p w:rsidR="00000000" w:rsidDel="00000000" w:rsidP="00000000" w:rsidRDefault="00000000" w:rsidRPr="00000000" w14:paraId="0000000E">
      <w:pPr>
        <w:rPr>
          <w:i w:val="1"/>
        </w:rPr>
      </w:pPr>
      <w:r w:rsidDel="00000000" w:rsidR="00000000" w:rsidRPr="00000000">
        <w:rPr>
          <w:i w:val="1"/>
          <w:rtl w:val="0"/>
        </w:rPr>
        <w:t xml:space="preserve">II. Fejezet</w:t>
      </w:r>
    </w:p>
    <w:p w:rsidR="00000000" w:rsidDel="00000000" w:rsidP="00000000" w:rsidRDefault="00000000" w:rsidRPr="00000000" w14:paraId="0000000F">
      <w:pPr>
        <w:rPr>
          <w:i w:val="1"/>
        </w:rPr>
      </w:pPr>
      <w:r w:rsidDel="00000000" w:rsidR="00000000" w:rsidRPr="00000000">
        <w:rPr>
          <w:i w:val="1"/>
          <w:rtl w:val="0"/>
        </w:rPr>
        <w:t xml:space="preserve">Építményadó</w:t>
      </w:r>
    </w:p>
    <w:p w:rsidR="00000000" w:rsidDel="00000000" w:rsidP="00000000" w:rsidRDefault="00000000" w:rsidRPr="00000000" w14:paraId="00000010">
      <w:pPr>
        <w:rPr>
          <w:b w:val="1"/>
        </w:rPr>
      </w:pPr>
      <w:r w:rsidDel="00000000" w:rsidR="00000000" w:rsidRPr="00000000">
        <w:rPr>
          <w:b w:val="1"/>
          <w:rtl w:val="0"/>
        </w:rPr>
        <w:t xml:space="preserve">1. Az építményadó alapja</w:t>
      </w:r>
    </w:p>
    <w:p w:rsidR="00000000" w:rsidDel="00000000" w:rsidP="00000000" w:rsidRDefault="00000000" w:rsidRPr="00000000" w14:paraId="00000011">
      <w:pPr>
        <w:rPr/>
      </w:pPr>
      <w:r w:rsidDel="00000000" w:rsidR="00000000" w:rsidRPr="00000000">
        <w:rPr>
          <w:b w:val="1"/>
          <w:rtl w:val="0"/>
        </w:rPr>
        <w:t xml:space="preserve">3.</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Az adó alapja az építmény m</w:t>
      </w:r>
      <w:r w:rsidDel="00000000" w:rsidR="00000000" w:rsidRPr="00000000">
        <w:rPr>
          <w:vertAlign w:val="superscript"/>
          <w:rtl w:val="0"/>
        </w:rPr>
        <w:t xml:space="preserve">2</w:t>
      </w:r>
      <w:r w:rsidDel="00000000" w:rsidR="00000000" w:rsidRPr="00000000">
        <w:rPr>
          <w:rtl w:val="0"/>
        </w:rPr>
        <w:t xml:space="preserve">-ben számított hasznos alapterülete.</w:t>
      </w:r>
    </w:p>
    <w:p w:rsidR="00000000" w:rsidDel="00000000" w:rsidP="00000000" w:rsidRDefault="00000000" w:rsidRPr="00000000" w14:paraId="00000012">
      <w:pPr>
        <w:rPr>
          <w:b w:val="1"/>
        </w:rPr>
      </w:pPr>
      <w:r w:rsidDel="00000000" w:rsidR="00000000" w:rsidRPr="00000000">
        <w:rPr>
          <w:b w:val="1"/>
          <w:rtl w:val="0"/>
        </w:rPr>
        <w:t xml:space="preserve">2. Az építményadó mértéke</w:t>
      </w:r>
    </w:p>
    <w:p w:rsidR="00000000" w:rsidDel="00000000" w:rsidP="00000000" w:rsidRDefault="00000000" w:rsidRPr="00000000" w14:paraId="00000013">
      <w:pPr>
        <w:rPr/>
      </w:pPr>
      <w:r w:rsidDel="00000000" w:rsidR="00000000" w:rsidRPr="00000000">
        <w:rPr>
          <w:b w:val="1"/>
          <w:rtl w:val="0"/>
        </w:rPr>
        <w:t xml:space="preserve">4.</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Az építményadó éves mértéke:</w:t>
      </w:r>
    </w:p>
    <w:p w:rsidR="00000000" w:rsidDel="00000000" w:rsidP="00000000" w:rsidRDefault="00000000" w:rsidRPr="00000000" w14:paraId="00000014">
      <w:pPr>
        <w:rPr/>
      </w:pPr>
      <w:r w:rsidDel="00000000" w:rsidR="00000000" w:rsidRPr="00000000">
        <w:rPr>
          <w:rtl w:val="0"/>
        </w:rPr>
        <w:t xml:space="preserve">a) műhely esetében </w:t>
      </w:r>
      <w:sdt>
        <w:sdtPr>
          <w:id w:val="1531340693"/>
          <w:tag w:val="goog_rdk_0"/>
        </w:sdtPr>
        <w:sdtContent>
          <w:ins w:author="Gábor Bartha" w:id="0" w:date="2025-10-10T17:21:46Z">
            <w:r w:rsidDel="00000000" w:rsidR="00000000" w:rsidRPr="00000000">
              <w:rPr>
                <w:rtl w:val="0"/>
              </w:rPr>
              <w:t xml:space="preserve">1200</w:t>
            </w:r>
          </w:ins>
        </w:sdtContent>
      </w:sdt>
      <w:sdt>
        <w:sdtPr>
          <w:id w:val="-354122507"/>
          <w:tag w:val="goog_rdk_1"/>
        </w:sdtPr>
        <w:sdtContent>
          <w:del w:author="Gábor Bartha" w:id="0" w:date="2025-10-10T17:21:46Z">
            <w:r w:rsidDel="00000000" w:rsidR="00000000" w:rsidRPr="00000000">
              <w:rPr>
                <w:rtl w:val="0"/>
              </w:rPr>
              <w:delText xml:space="preserve">970</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b) üzlethelyiség esetében </w:t>
      </w:r>
      <w:sdt>
        <w:sdtPr>
          <w:id w:val="1599092081"/>
          <w:tag w:val="goog_rdk_2"/>
        </w:sdtPr>
        <w:sdtContent>
          <w:ins w:author="Gábor Bartha" w:id="1" w:date="2025-10-10T17:21:50Z">
            <w:r w:rsidDel="00000000" w:rsidR="00000000" w:rsidRPr="00000000">
              <w:rPr>
                <w:rtl w:val="0"/>
              </w:rPr>
              <w:t xml:space="preserve">1200</w:t>
            </w:r>
          </w:ins>
        </w:sdtContent>
      </w:sdt>
      <w:sdt>
        <w:sdtPr>
          <w:id w:val="1200668233"/>
          <w:tag w:val="goog_rdk_3"/>
        </w:sdtPr>
        <w:sdtContent>
          <w:del w:author="Gábor Bartha" w:id="1" w:date="2025-10-10T17:21:50Z">
            <w:r w:rsidDel="00000000" w:rsidR="00000000" w:rsidRPr="00000000">
              <w:rPr>
                <w:rtl w:val="0"/>
              </w:rPr>
              <w:delText xml:space="preserve">970</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 vendéglátó-ipari tevékenységre használt építmény esetében </w:t>
      </w:r>
      <w:sdt>
        <w:sdtPr>
          <w:id w:val="1940446657"/>
          <w:tag w:val="goog_rdk_4"/>
        </w:sdtPr>
        <w:sdtContent>
          <w:ins w:author="Gábor Bartha" w:id="2" w:date="2025-10-10T17:21:57Z">
            <w:r w:rsidDel="00000000" w:rsidR="00000000" w:rsidRPr="00000000">
              <w:rPr>
                <w:rtl w:val="0"/>
              </w:rPr>
              <w:t xml:space="preserve">1200</w:t>
            </w:r>
          </w:ins>
        </w:sdtContent>
      </w:sdt>
      <w:sdt>
        <w:sdtPr>
          <w:id w:val="1811510414"/>
          <w:tag w:val="goog_rdk_5"/>
        </w:sdtPr>
        <w:sdtContent>
          <w:del w:author="Gábor Bartha" w:id="2" w:date="2025-10-10T17:21:57Z">
            <w:r w:rsidDel="00000000" w:rsidR="00000000" w:rsidRPr="00000000">
              <w:rPr>
                <w:rtl w:val="0"/>
              </w:rPr>
              <w:delText xml:space="preserve">970</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 </w:t>
      </w:r>
      <w:sdt>
        <w:sdtPr>
          <w:id w:val="2021256045"/>
          <w:tag w:val="goog_rdk_6"/>
        </w:sdtPr>
        <w:sdtContent>
          <w:ins w:author="Gábor Bartha" w:id="3" w:date="2025-10-10T17:20:17Z">
            <w:r w:rsidDel="00000000" w:rsidR="00000000" w:rsidRPr="00000000">
              <w:rPr>
                <w:rtl w:val="0"/>
              </w:rPr>
              <w:t xml:space="preserve">nyaraló, hétvégi ház, üdülő és </w:t>
            </w:r>
          </w:ins>
        </w:sdtContent>
      </w:sdt>
      <w:sdt>
        <w:sdtPr>
          <w:id w:val="1374226806"/>
          <w:tag w:val="goog_rdk_7"/>
        </w:sdtPr>
        <w:sdtContent>
          <w:ins w:author="Gábor Bartha" w:id="4" w:date="2025-10-10T17:21:04Z"/>
          <w:sdt>
            <w:sdtPr>
              <w:id w:val="-1826937359"/>
              <w:tag w:val="goog_rdk_8"/>
            </w:sdtPr>
            <w:sdtContent>
              <w:ins w:author="Gábor Bartha" w:id="4" w:date="2025-10-10T17:21:04Z">
                <w:r w:rsidDel="00000000" w:rsidR="00000000" w:rsidRPr="00000000">
                  <w:rPr>
                    <w:rtl w:val="0"/>
                    <w:rPrChange w:author="Gábor Bartha" w:id="5" w:date="2025-10-10T17:21:04Z">
                      <w:rPr/>
                    </w:rPrChange>
                  </w:rPr>
                  <w:t xml:space="preserve">a kommunális adó hatálya alá nem eső</w:t>
                </w:r>
              </w:ins>
            </w:sdtContent>
          </w:sdt>
          <w:ins w:author="Gábor Bartha" w:id="4" w:date="2025-10-10T17:21:04Z"/>
        </w:sdtContent>
      </w:sdt>
      <w:sdt>
        <w:sdtPr>
          <w:id w:val="-1413124677"/>
          <w:tag w:val="goog_rdk_9"/>
        </w:sdtPr>
        <w:sdtContent>
          <w:ins w:author="Gábor Bartha" w:id="3" w:date="2025-10-10T17:20:17Z"/>
          <w:sdt>
            <w:sdtPr>
              <w:id w:val="-1790400405"/>
              <w:tag w:val="goog_rdk_10"/>
            </w:sdtPr>
            <w:sdtContent>
              <w:ins w:author="Gábor Bartha" w:id="3" w:date="2025-10-10T17:20:17Z">
                <w:r w:rsidDel="00000000" w:rsidR="00000000" w:rsidRPr="00000000">
                  <w:rPr>
                    <w:rtl w:val="0"/>
                    <w:rPrChange w:author="Gábor Bartha" w:id="5" w:date="2025-10-10T17:21:04Z">
                      <w:rPr/>
                    </w:rPrChange>
                  </w:rPr>
                  <w:t xml:space="preserve"> lakóház </w:t>
                </w:r>
              </w:ins>
            </w:sdtContent>
          </w:sdt>
          <w:ins w:author="Gábor Bartha" w:id="3" w:date="2025-10-10T17:20:17Z"/>
        </w:sdtContent>
      </w:sdt>
      <w:sdt>
        <w:sdtPr>
          <w:id w:val="-1039121675"/>
          <w:tag w:val="goog_rdk_11"/>
        </w:sdtPr>
        <w:sdtContent>
          <w:del w:author="Gábor Bartha" w:id="3" w:date="2025-10-10T17:20:17Z">
            <w:r w:rsidDel="00000000" w:rsidR="00000000" w:rsidRPr="00000000">
              <w:rPr>
                <w:rtl w:val="0"/>
              </w:rPr>
              <w:delText xml:space="preserve">minden egyéb nem lakás céljára szolgáló építmény</w:delText>
            </w:r>
          </w:del>
        </w:sdtContent>
      </w:sdt>
      <w:r w:rsidDel="00000000" w:rsidR="00000000" w:rsidRPr="00000000">
        <w:rPr>
          <w:rtl w:val="0"/>
        </w:rPr>
        <w:t xml:space="preserve"> esetében </w:t>
      </w:r>
      <w:sdt>
        <w:sdtPr>
          <w:id w:val="-277819109"/>
          <w:tag w:val="goog_rdk_12"/>
        </w:sdtPr>
        <w:sdtContent>
          <w:ins w:author="Gábor Bartha" w:id="6" w:date="2025-10-10T17:22:10Z">
            <w:r w:rsidDel="00000000" w:rsidR="00000000" w:rsidRPr="00000000">
              <w:rPr>
                <w:rtl w:val="0"/>
              </w:rPr>
              <w:t xml:space="preserve">1200</w:t>
            </w:r>
          </w:ins>
        </w:sdtContent>
      </w:sdt>
      <w:sdt>
        <w:sdtPr>
          <w:id w:val="-2076154097"/>
          <w:tag w:val="goog_rdk_13"/>
        </w:sdtPr>
        <w:sdtContent>
          <w:del w:author="Gábor Bartha" w:id="6" w:date="2025-10-10T17:22:10Z">
            <w:r w:rsidDel="00000000" w:rsidR="00000000" w:rsidRPr="00000000">
              <w:rPr>
                <w:rtl w:val="0"/>
              </w:rPr>
              <w:delText xml:space="preserve">945</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e) minden</w:t>
      </w:r>
      <w:sdt>
        <w:sdtPr>
          <w:id w:val="687112537"/>
          <w:tag w:val="goog_rdk_14"/>
        </w:sdtPr>
        <w:sdtContent>
          <w:del w:author="Gábor Bartha" w:id="7" w:date="2025-10-10T17:21:18Z">
            <w:r w:rsidDel="00000000" w:rsidR="00000000" w:rsidRPr="00000000">
              <w:rPr>
                <w:rtl w:val="0"/>
              </w:rPr>
              <w:delText xml:space="preserve">,</w:delText>
            </w:r>
          </w:del>
        </w:sdtContent>
      </w:sdt>
      <w:sdt>
        <w:sdtPr>
          <w:id w:val="-1189706538"/>
          <w:tag w:val="goog_rdk_15"/>
        </w:sdtPr>
        <w:sdtContent>
          <w:ins w:author="Gábor Bartha" w:id="7" w:date="2025-10-10T17:21:18Z">
            <w:r w:rsidDel="00000000" w:rsidR="00000000" w:rsidRPr="00000000">
              <w:rPr>
                <w:rtl w:val="0"/>
              </w:rPr>
              <w:t xml:space="preserve"> egyéb</w:t>
            </w:r>
          </w:ins>
        </w:sdtContent>
      </w:sdt>
      <w:r w:rsidDel="00000000" w:rsidR="00000000" w:rsidRPr="00000000">
        <w:rPr>
          <w:rtl w:val="0"/>
        </w:rPr>
        <w:t xml:space="preserve"> </w:t>
      </w:r>
      <w:sdt>
        <w:sdtPr>
          <w:id w:val="-2014879989"/>
          <w:tag w:val="goog_rdk_16"/>
        </w:sdtPr>
        <w:sdtContent>
          <w:del w:author="Gábor Bartha" w:id="4" w:date="2025-10-10T17:21:04Z">
            <w:r w:rsidDel="00000000" w:rsidR="00000000" w:rsidRPr="00000000">
              <w:rPr>
                <w:rtl w:val="0"/>
              </w:rPr>
              <w:delText xml:space="preserve">a kommunális adó hatálya alá nem eső</w:delText>
            </w:r>
          </w:del>
        </w:sdtContent>
      </w:sdt>
      <w:r w:rsidDel="00000000" w:rsidR="00000000" w:rsidRPr="00000000">
        <w:rPr>
          <w:rtl w:val="0"/>
        </w:rPr>
        <w:t xml:space="preserve"> építmény esetében </w:t>
      </w:r>
      <w:sdt>
        <w:sdtPr>
          <w:id w:val="-493652528"/>
          <w:tag w:val="goog_rdk_17"/>
        </w:sdtPr>
        <w:sdtContent>
          <w:ins w:author="Gábor Bartha" w:id="8" w:date="2025-10-10T17:22:19Z"/>
          <w:sdt>
            <w:sdtPr>
              <w:id w:val="-1333456983"/>
              <w:tag w:val="goog_rdk_18"/>
            </w:sdtPr>
            <w:sdtContent>
              <w:commentRangeStart w:id="0"/>
            </w:sdtContent>
          </w:sdt>
          <w:ins w:author="Gábor Bartha" w:id="8" w:date="2025-10-10T17:22:19Z">
            <w:sdt>
              <w:sdtPr>
                <w:id w:val="-2066706189"/>
                <w:tag w:val="goog_rdk_19"/>
              </w:sdtPr>
              <w:sdtContent>
                <w:commentRangeStart w:id="1"/>
              </w:sdtContent>
            </w:sdt>
            <w:r w:rsidDel="00000000" w:rsidR="00000000" w:rsidRPr="00000000">
              <w:rPr>
                <w:rtl w:val="0"/>
              </w:rPr>
              <w:t xml:space="preserve">500</w:t>
            </w:r>
          </w:ins>
        </w:sdtContent>
      </w:sdt>
      <w:sdt>
        <w:sdtPr>
          <w:id w:val="510369128"/>
          <w:tag w:val="goog_rdk_20"/>
        </w:sdtPr>
        <w:sdtContent>
          <w:del w:author="Gábor Bartha" w:id="8" w:date="2025-10-10T17:22:19Z">
            <w:commentRangeEnd w:id="0"/>
            <w:r w:rsidDel="00000000" w:rsidR="00000000" w:rsidRPr="00000000">
              <w:commentReference w:id="0"/>
            </w:r>
            <w:commentRangeEnd w:id="1"/>
            <w:r w:rsidDel="00000000" w:rsidR="00000000" w:rsidRPr="00000000">
              <w:commentReference w:id="1"/>
            </w:r>
            <w:r w:rsidDel="00000000" w:rsidR="00000000" w:rsidRPr="00000000">
              <w:rPr>
                <w:rtl w:val="0"/>
              </w:rPr>
              <w:delText xml:space="preserve">945 </w:delText>
            </w:r>
          </w:del>
        </w:sdtContent>
      </w:sdt>
      <w:r w:rsidDel="00000000" w:rsidR="00000000" w:rsidRPr="00000000">
        <w:rPr>
          <w:rtl w:val="0"/>
        </w:rPr>
        <w:t xml:space="preserve">Ft/m</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3. Adókedvezmények, mentességek</w:t>
      </w:r>
    </w:p>
    <w:p w:rsidR="00000000" w:rsidDel="00000000" w:rsidP="00000000" w:rsidRDefault="00000000" w:rsidRPr="00000000" w14:paraId="0000001A">
      <w:pPr>
        <w:rPr/>
      </w:pPr>
      <w:r w:rsidDel="00000000" w:rsidR="00000000" w:rsidRPr="00000000">
        <w:rPr>
          <w:b w:val="1"/>
          <w:rtl w:val="0"/>
        </w:rPr>
        <w:t xml:space="preserve">5.</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b w:val="1"/>
          <w:vertAlign w:val="superscript"/>
          <w:rtl w:val="0"/>
        </w:rPr>
        <w:t xml:space="preserve">1</w:t>
      </w:r>
      <w:r w:rsidDel="00000000" w:rsidR="00000000" w:rsidRPr="00000000">
        <w:rPr>
          <w:b w:val="1"/>
          <w:rtl w:val="0"/>
        </w:rPr>
        <w:t xml:space="preserve"> </w:t>
      </w:r>
      <w:r w:rsidDel="00000000" w:rsidR="00000000" w:rsidRPr="00000000">
        <w:rPr>
          <w:rtl w:val="0"/>
        </w:rPr>
        <w:t xml:space="preserve">(1) Mentes az építményadó alól a helyi adókról szóló </w:t>
      </w:r>
      <w:hyperlink r:id="rId13">
        <w:r w:rsidDel="00000000" w:rsidR="00000000" w:rsidRPr="00000000">
          <w:rPr>
            <w:color w:val="467886"/>
            <w:u w:val="single"/>
            <w:rtl w:val="0"/>
          </w:rPr>
          <w:t xml:space="preserve">1990. évi C. törvény (a továbbiakban: Htv.) 13. §</w:t>
        </w:r>
      </w:hyperlink>
      <w:r w:rsidDel="00000000" w:rsidR="00000000" w:rsidRPr="00000000">
        <w:rPr>
          <w:rtl w:val="0"/>
        </w:rPr>
        <w:t xml:space="preserve"> és 13/A §-ában foglaltakon túlmenően</w:t>
      </w:r>
      <w:sdt>
        <w:sdtPr>
          <w:id w:val="-1436077225"/>
          <w:tag w:val="goog_rdk_21"/>
        </w:sdtPr>
        <w:sdtContent>
          <w:ins w:author="Gábor Bartha" w:id="9" w:date="2025-10-10T17:26:49Z">
            <w:r w:rsidDel="00000000" w:rsidR="00000000" w:rsidRPr="00000000">
              <w:rPr>
                <w:rtl w:val="0"/>
              </w:rPr>
              <w:t xml:space="preserve"> a lakóház, amennyiben kommunális adófizetési kötelezettség terheli.</w:t>
            </w:r>
          </w:ins>
        </w:sdtContent>
      </w:sdt>
      <w:r w:rsidDel="00000000" w:rsidR="00000000" w:rsidRPr="00000000">
        <w:rPr>
          <w:rtl w:val="0"/>
        </w:rPr>
      </w:r>
    </w:p>
    <w:sdt>
      <w:sdtPr>
        <w:id w:val="178082625"/>
        <w:tag w:val="goog_rdk_25"/>
      </w:sdtPr>
      <w:sdtContent>
        <w:p w:rsidR="00000000" w:rsidDel="00000000" w:rsidP="00000000" w:rsidRDefault="00000000" w:rsidRPr="00000000" w14:paraId="0000001B">
          <w:pPr>
            <w:rPr>
              <w:del w:author="Gábor Bartha" w:id="10" w:date="2025-10-10T17:27:45Z"/>
            </w:rPr>
          </w:pPr>
          <w:sdt>
            <w:sdtPr>
              <w:id w:val="-300540461"/>
              <w:tag w:val="goog_rdk_23"/>
            </w:sdtPr>
            <w:sdtContent>
              <w:del w:author="Gábor Bartha" w:id="10" w:date="2025-10-10T17:27:45Z"/>
              <w:sdt>
                <w:sdtPr>
                  <w:id w:val="775478243"/>
                  <w:tag w:val="goog_rdk_24"/>
                </w:sdtPr>
                <w:sdtContent>
                  <w:commentRangeStart w:id="2"/>
                </w:sdtContent>
              </w:sdt>
              <w:del w:author="Gábor Bartha" w:id="10" w:date="2025-10-10T17:27:45Z">
                <w:r w:rsidDel="00000000" w:rsidR="00000000" w:rsidRPr="00000000">
                  <w:rPr>
                    <w:rtl w:val="0"/>
                  </w:rPr>
                  <w:delText xml:space="preserve">a) szárító</w:delText>
                </w:r>
              </w:del>
            </w:sdtContent>
          </w:sdt>
        </w:p>
      </w:sdtContent>
    </w:sdt>
    <w:sdt>
      <w:sdtPr>
        <w:id w:val="666717353"/>
        <w:tag w:val="goog_rdk_27"/>
      </w:sdtPr>
      <w:sdtContent>
        <w:p w:rsidR="00000000" w:rsidDel="00000000" w:rsidP="00000000" w:rsidRDefault="00000000" w:rsidRPr="00000000" w14:paraId="0000001C">
          <w:pPr>
            <w:rPr>
              <w:del w:author="Gábor Bartha" w:id="10" w:date="2025-10-10T17:27:45Z"/>
            </w:rPr>
          </w:pPr>
          <w:sdt>
            <w:sdtPr>
              <w:id w:val="-636782929"/>
              <w:tag w:val="goog_rdk_26"/>
            </w:sdtPr>
            <w:sdtContent>
              <w:del w:author="Gábor Bartha" w:id="10" w:date="2025-10-10T17:27:45Z">
                <w:r w:rsidDel="00000000" w:rsidR="00000000" w:rsidRPr="00000000">
                  <w:rPr>
                    <w:rtl w:val="0"/>
                  </w:rPr>
                  <w:delText xml:space="preserve">b) szerszámkamra</w:delText>
                </w:r>
              </w:del>
            </w:sdtContent>
          </w:sdt>
        </w:p>
      </w:sdtContent>
    </w:sdt>
    <w:sdt>
      <w:sdtPr>
        <w:id w:val="1491337060"/>
        <w:tag w:val="goog_rdk_29"/>
      </w:sdtPr>
      <w:sdtContent>
        <w:p w:rsidR="00000000" w:rsidDel="00000000" w:rsidP="00000000" w:rsidRDefault="00000000" w:rsidRPr="00000000" w14:paraId="0000001D">
          <w:pPr>
            <w:rPr>
              <w:del w:author="Gábor Bartha" w:id="10" w:date="2025-10-10T17:27:45Z"/>
            </w:rPr>
          </w:pPr>
          <w:sdt>
            <w:sdtPr>
              <w:id w:val="813644992"/>
              <w:tag w:val="goog_rdk_28"/>
            </w:sdtPr>
            <w:sdtContent>
              <w:del w:author="Gábor Bartha" w:id="10" w:date="2025-10-10T17:27:45Z">
                <w:r w:rsidDel="00000000" w:rsidR="00000000" w:rsidRPr="00000000">
                  <w:rPr>
                    <w:rtl w:val="0"/>
                  </w:rPr>
                  <w:delText xml:space="preserve">c) tüzelőtároló</w:delText>
                </w:r>
              </w:del>
            </w:sdtContent>
          </w:sdt>
        </w:p>
      </w:sdtContent>
    </w:sdt>
    <w:sdt>
      <w:sdtPr>
        <w:id w:val="1395557300"/>
        <w:tag w:val="goog_rdk_31"/>
      </w:sdtPr>
      <w:sdtContent>
        <w:p w:rsidR="00000000" w:rsidDel="00000000" w:rsidP="00000000" w:rsidRDefault="00000000" w:rsidRPr="00000000" w14:paraId="0000001E">
          <w:pPr>
            <w:rPr>
              <w:del w:author="Gábor Bartha" w:id="10" w:date="2025-10-10T17:27:45Z"/>
            </w:rPr>
          </w:pPr>
          <w:sdt>
            <w:sdtPr>
              <w:id w:val="-1369150718"/>
              <w:tag w:val="goog_rdk_30"/>
            </w:sdtPr>
            <w:sdtContent>
              <w:del w:author="Gábor Bartha" w:id="10" w:date="2025-10-10T17:27:45Z">
                <w:r w:rsidDel="00000000" w:rsidR="00000000" w:rsidRPr="00000000">
                  <w:rPr>
                    <w:rtl w:val="0"/>
                  </w:rPr>
                  <w:delText xml:space="preserve">d) kazánház</w:delText>
                </w:r>
              </w:del>
            </w:sdtContent>
          </w:sdt>
        </w:p>
      </w:sdtContent>
    </w:sdt>
    <w:sdt>
      <w:sdtPr>
        <w:id w:val="958260322"/>
        <w:tag w:val="goog_rdk_33"/>
      </w:sdtPr>
      <w:sdtContent>
        <w:p w:rsidR="00000000" w:rsidDel="00000000" w:rsidP="00000000" w:rsidRDefault="00000000" w:rsidRPr="00000000" w14:paraId="0000001F">
          <w:pPr>
            <w:rPr>
              <w:del w:author="Gábor Bartha" w:id="10" w:date="2025-10-10T17:27:45Z"/>
            </w:rPr>
          </w:pPr>
          <w:sdt>
            <w:sdtPr>
              <w:id w:val="-766823674"/>
              <w:tag w:val="goog_rdk_32"/>
            </w:sdtPr>
            <w:sdtContent>
              <w:del w:author="Gábor Bartha" w:id="10" w:date="2025-10-10T17:27:45Z">
                <w:r w:rsidDel="00000000" w:rsidR="00000000" w:rsidRPr="00000000">
                  <w:rPr>
                    <w:rtl w:val="0"/>
                  </w:rPr>
                  <w:delText xml:space="preserve">e) pince</w:delText>
                </w:r>
              </w:del>
            </w:sdtContent>
          </w:sdt>
        </w:p>
      </w:sdtContent>
    </w:sdt>
    <w:sdt>
      <w:sdtPr>
        <w:id w:val="1829985395"/>
        <w:tag w:val="goog_rdk_35"/>
      </w:sdtPr>
      <w:sdtContent>
        <w:p w:rsidR="00000000" w:rsidDel="00000000" w:rsidP="00000000" w:rsidRDefault="00000000" w:rsidRPr="00000000" w14:paraId="00000020">
          <w:pPr>
            <w:rPr>
              <w:del w:author="Gábor Bartha" w:id="10" w:date="2025-10-10T17:27:45Z"/>
            </w:rPr>
          </w:pPr>
          <w:sdt>
            <w:sdtPr>
              <w:id w:val="-652172155"/>
              <w:tag w:val="goog_rdk_34"/>
            </w:sdtPr>
            <w:sdtContent>
              <w:del w:author="Gábor Bartha" w:id="10" w:date="2025-10-10T17:27:45Z">
                <w:r w:rsidDel="00000000" w:rsidR="00000000" w:rsidRPr="00000000">
                  <w:rPr>
                    <w:rtl w:val="0"/>
                  </w:rPr>
                  <w:delText xml:space="preserve">f) padlás</w:delText>
                </w:r>
              </w:del>
            </w:sdtContent>
          </w:sdt>
        </w:p>
      </w:sdtContent>
    </w:sdt>
    <w:sdt>
      <w:sdtPr>
        <w:id w:val="-1442779478"/>
        <w:tag w:val="goog_rdk_37"/>
      </w:sdtPr>
      <w:sdtContent>
        <w:p w:rsidR="00000000" w:rsidDel="00000000" w:rsidP="00000000" w:rsidRDefault="00000000" w:rsidRPr="00000000" w14:paraId="00000021">
          <w:pPr>
            <w:rPr>
              <w:del w:author="Gábor Bartha" w:id="10" w:date="2025-10-10T17:27:45Z"/>
            </w:rPr>
          </w:pPr>
          <w:sdt>
            <w:sdtPr>
              <w:id w:val="-1297831528"/>
              <w:tag w:val="goog_rdk_36"/>
            </w:sdtPr>
            <w:sdtContent>
              <w:del w:author="Gábor Bartha" w:id="10" w:date="2025-10-10T17:27:45Z">
                <w:r w:rsidDel="00000000" w:rsidR="00000000" w:rsidRPr="00000000">
                  <w:rPr>
                    <w:rtl w:val="0"/>
                  </w:rPr>
                  <w:delText xml:space="preserve">g) szín.</w:delText>
                </w:r>
              </w:del>
            </w:sdtContent>
          </w:sdt>
        </w:p>
      </w:sdtContent>
    </w:sdt>
    <w:sdt>
      <w:sdtPr>
        <w:id w:val="-263092241"/>
        <w:tag w:val="goog_rdk_39"/>
      </w:sdtPr>
      <w:sdtContent>
        <w:p w:rsidR="00000000" w:rsidDel="00000000" w:rsidP="00000000" w:rsidRDefault="00000000" w:rsidRPr="00000000" w14:paraId="00000022">
          <w:pPr>
            <w:rPr>
              <w:del w:author="Gábor Bartha" w:id="10" w:date="2025-10-10T17:27:45Z"/>
            </w:rPr>
          </w:pPr>
          <w:sdt>
            <w:sdtPr>
              <w:id w:val="1137044372"/>
              <w:tag w:val="goog_rdk_38"/>
            </w:sdtPr>
            <w:sdtContent>
              <w:del w:author="Gábor Bartha" w:id="10" w:date="2025-10-10T17:27:45Z">
                <w:r w:rsidDel="00000000" w:rsidR="00000000" w:rsidRPr="00000000">
                  <w:rPr>
                    <w:rtl w:val="0"/>
                  </w:rPr>
                  <w:delText xml:space="preserve">(2) Adómentesség, illetve adókedvezmény nem adható vállalkozó adóalanyok üzleti célt szolgáló építményére.</w:delText>
                </w:r>
              </w:del>
            </w:sdtContent>
          </w:sdt>
        </w:p>
      </w:sdtContent>
    </w:sdt>
    <w:p w:rsidR="00000000" w:rsidDel="00000000" w:rsidP="00000000" w:rsidRDefault="00000000" w:rsidRPr="00000000" w14:paraId="00000023">
      <w:pPr>
        <w:rPr>
          <w:i w:val="1"/>
        </w:rPr>
      </w:pPr>
      <w:commentRangeEnd w:id="2"/>
      <w:r w:rsidDel="00000000" w:rsidR="00000000" w:rsidRPr="00000000">
        <w:commentReference w:id="2"/>
      </w:r>
      <w:r w:rsidDel="00000000" w:rsidR="00000000" w:rsidRPr="00000000">
        <w:rPr>
          <w:i w:val="1"/>
          <w:rtl w:val="0"/>
        </w:rPr>
        <w:t xml:space="preserve">III. Fejezet</w:t>
      </w:r>
    </w:p>
    <w:p w:rsidR="00000000" w:rsidDel="00000000" w:rsidP="00000000" w:rsidRDefault="00000000" w:rsidRPr="00000000" w14:paraId="00000024">
      <w:pPr>
        <w:rPr>
          <w:i w:val="1"/>
        </w:rPr>
      </w:pPr>
      <w:r w:rsidDel="00000000" w:rsidR="00000000" w:rsidRPr="00000000">
        <w:rPr>
          <w:i w:val="1"/>
          <w:rtl w:val="0"/>
        </w:rPr>
        <w:t xml:space="preserve">Telekadó</w:t>
      </w:r>
    </w:p>
    <w:p w:rsidR="00000000" w:rsidDel="00000000" w:rsidP="00000000" w:rsidRDefault="00000000" w:rsidRPr="00000000" w14:paraId="00000025">
      <w:pPr>
        <w:rPr>
          <w:b w:val="1"/>
        </w:rPr>
      </w:pPr>
      <w:sdt>
        <w:sdtPr>
          <w:id w:val="-1625443731"/>
          <w:tag w:val="goog_rdk_40"/>
        </w:sdtPr>
        <w:sdtContent>
          <w:commentRangeStart w:id="3"/>
        </w:sdtContent>
      </w:sdt>
      <w:sdt>
        <w:sdtPr>
          <w:id w:val="1474762179"/>
          <w:tag w:val="goog_rdk_41"/>
        </w:sdtPr>
        <w:sdtContent>
          <w:commentRangeStart w:id="4"/>
        </w:sdtContent>
      </w:sdt>
      <w:r w:rsidDel="00000000" w:rsidR="00000000" w:rsidRPr="00000000">
        <w:rPr>
          <w:b w:val="1"/>
          <w:rtl w:val="0"/>
        </w:rPr>
        <w:t xml:space="preserve">4. A telekadó alapja</w:t>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6.</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Az adó alapja a telek m</w:t>
      </w:r>
      <w:r w:rsidDel="00000000" w:rsidR="00000000" w:rsidRPr="00000000">
        <w:rPr>
          <w:vertAlign w:val="superscript"/>
          <w:rtl w:val="0"/>
        </w:rPr>
        <w:t xml:space="preserve">2</w:t>
      </w:r>
      <w:r w:rsidDel="00000000" w:rsidR="00000000" w:rsidRPr="00000000">
        <w:rPr>
          <w:rtl w:val="0"/>
        </w:rPr>
        <w:t xml:space="preserve">-ben számított területe.</w:t>
      </w:r>
    </w:p>
    <w:p w:rsidR="00000000" w:rsidDel="00000000" w:rsidP="00000000" w:rsidRDefault="00000000" w:rsidRPr="00000000" w14:paraId="00000027">
      <w:pPr>
        <w:rPr>
          <w:b w:val="1"/>
        </w:rPr>
      </w:pPr>
      <w:r w:rsidDel="00000000" w:rsidR="00000000" w:rsidRPr="00000000">
        <w:rPr>
          <w:b w:val="1"/>
          <w:rtl w:val="0"/>
        </w:rPr>
        <w:t xml:space="preserve">5. A telekadó mértéke</w:t>
      </w:r>
    </w:p>
    <w:p w:rsidR="00000000" w:rsidDel="00000000" w:rsidP="00000000" w:rsidRDefault="00000000" w:rsidRPr="00000000" w14:paraId="00000028">
      <w:pPr>
        <w:rPr/>
      </w:pPr>
      <w:r w:rsidDel="00000000" w:rsidR="00000000" w:rsidRPr="00000000">
        <w:rPr>
          <w:b w:val="1"/>
          <w:rtl w:val="0"/>
        </w:rPr>
        <w:t xml:space="preserve">7.</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b w:val="1"/>
          <w:vertAlign w:val="superscript"/>
          <w:rtl w:val="0"/>
        </w:rPr>
        <w:t xml:space="preserve">2</w:t>
      </w:r>
      <w:r w:rsidDel="00000000" w:rsidR="00000000" w:rsidRPr="00000000">
        <w:rPr>
          <w:b w:val="1"/>
          <w:rtl w:val="0"/>
        </w:rPr>
        <w:t xml:space="preserve"> </w:t>
      </w:r>
      <w:r w:rsidDel="00000000" w:rsidR="00000000" w:rsidRPr="00000000">
        <w:rPr>
          <w:rtl w:val="0"/>
        </w:rPr>
        <w:t xml:space="preserve">Az adó évi mértéke Szigetmonostor község belterületén</w:t>
      </w:r>
    </w:p>
    <w:p w:rsidR="00000000" w:rsidDel="00000000" w:rsidP="00000000" w:rsidRDefault="00000000" w:rsidRPr="00000000" w14:paraId="00000029">
      <w:pPr>
        <w:rPr/>
      </w:pPr>
      <w:r w:rsidDel="00000000" w:rsidR="00000000" w:rsidRPr="00000000">
        <w:rPr>
          <w:rtl w:val="0"/>
        </w:rPr>
        <w:t xml:space="preserve">a) a </w:t>
      </w:r>
      <w:hyperlink r:id="rId14">
        <w:r w:rsidDel="00000000" w:rsidR="00000000" w:rsidRPr="00000000">
          <w:rPr>
            <w:color w:val="467886"/>
            <w:u w:val="single"/>
            <w:rtl w:val="0"/>
          </w:rPr>
          <w:t xml:space="preserve">b)</w:t>
        </w:r>
      </w:hyperlink>
      <w:r w:rsidDel="00000000" w:rsidR="00000000" w:rsidRPr="00000000">
        <w:rPr>
          <w:rtl w:val="0"/>
        </w:rPr>
        <w:t xml:space="preserve"> és </w:t>
      </w:r>
      <w:hyperlink r:id="rId15">
        <w:r w:rsidDel="00000000" w:rsidR="00000000" w:rsidRPr="00000000">
          <w:rPr>
            <w:color w:val="467886"/>
            <w:u w:val="single"/>
            <w:rtl w:val="0"/>
          </w:rPr>
          <w:t xml:space="preserve">c) pont</w:t>
        </w:r>
      </w:hyperlink>
      <w:r w:rsidDel="00000000" w:rsidR="00000000" w:rsidRPr="00000000">
        <w:rPr>
          <w:rtl w:val="0"/>
        </w:rPr>
        <w:t xml:space="preserve">ba nem tartozó telkek esetén </w:t>
      </w:r>
      <w:sdt>
        <w:sdtPr>
          <w:id w:val="-1526589525"/>
          <w:tag w:val="goog_rdk_42"/>
        </w:sdtPr>
        <w:sdtContent>
          <w:ins w:author="Gábor Bartha" w:id="11" w:date="2025-10-10T17:39:02Z">
            <w:r w:rsidDel="00000000" w:rsidR="00000000" w:rsidRPr="00000000">
              <w:rPr>
                <w:rtl w:val="0"/>
              </w:rPr>
              <w:t xml:space="preserve">170</w:t>
            </w:r>
          </w:ins>
        </w:sdtContent>
      </w:sdt>
      <w:sdt>
        <w:sdtPr>
          <w:id w:val="2112550609"/>
          <w:tag w:val="goog_rdk_43"/>
        </w:sdtPr>
        <w:sdtContent>
          <w:del w:author="Gábor Bartha" w:id="11" w:date="2025-10-10T17:39:02Z">
            <w:r w:rsidDel="00000000" w:rsidR="00000000" w:rsidRPr="00000000">
              <w:rPr>
                <w:rtl w:val="0"/>
              </w:rPr>
              <w:delText xml:space="preserve">1</w:delText>
            </w:r>
          </w:del>
        </w:sdtContent>
      </w:sdt>
      <w:sdt>
        <w:sdtPr>
          <w:id w:val="-2022832678"/>
          <w:tag w:val="goog_rdk_44"/>
        </w:sdtPr>
        <w:sdtContent>
          <w:ins w:author="Gábor Bartha" w:id="12" w:date="2025-10-10T17:38:57Z">
            <w:sdt>
              <w:sdtPr>
                <w:id w:val="-1498709663"/>
                <w:tag w:val="goog_rdk_45"/>
              </w:sdtPr>
              <w:sdtContent>
                <w:del w:author="Gábor Bartha" w:id="11" w:date="2025-10-10T17:39:02Z">
                  <w:r w:rsidDel="00000000" w:rsidR="00000000" w:rsidRPr="00000000">
                    <w:rPr>
                      <w:rtl w:val="0"/>
                    </w:rPr>
                    <w:delText xml:space="preserve">7</w:delText>
                  </w:r>
                </w:del>
              </w:sdtContent>
            </w:sdt>
          </w:ins>
        </w:sdtContent>
      </w:sdt>
      <w:sdt>
        <w:sdtPr>
          <w:id w:val="-1153841047"/>
          <w:tag w:val="goog_rdk_46"/>
        </w:sdtPr>
        <w:sdtContent>
          <w:del w:author="Gábor Bartha" w:id="11" w:date="2025-10-10T17:39:02Z">
            <w:r w:rsidDel="00000000" w:rsidR="00000000" w:rsidRPr="00000000">
              <w:rPr>
                <w:rtl w:val="0"/>
              </w:rPr>
              <w:delText xml:space="preserve">5</w:delText>
            </w:r>
            <w:r w:rsidDel="00000000" w:rsidR="00000000" w:rsidRPr="00000000">
              <w:rPr>
                <w:rtl w:val="0"/>
              </w:rPr>
              <w:delText xml:space="preserve">0</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t xml:space="preserve">,</w:t>
      </w:r>
    </w:p>
    <w:p w:rsidR="00000000" w:rsidDel="00000000" w:rsidP="00000000" w:rsidRDefault="00000000" w:rsidRPr="00000000" w14:paraId="0000002A">
      <w:pPr>
        <w:rPr/>
      </w:pPr>
      <w:r w:rsidDel="00000000" w:rsidR="00000000" w:rsidRPr="00000000">
        <w:rPr>
          <w:rtl w:val="0"/>
        </w:rPr>
        <w:t xml:space="preserve">b</w:t>
      </w:r>
      <w:sdt>
        <w:sdtPr>
          <w:id w:val="913183448"/>
          <w:tag w:val="goog_rdk_47"/>
        </w:sdtPr>
        <w:sdtContent>
          <w:commentRangeStart w:id="5"/>
        </w:sdtContent>
      </w:sdt>
      <w:r w:rsidDel="00000000" w:rsidR="00000000" w:rsidRPr="00000000">
        <w:rPr>
          <w:rtl w:val="0"/>
        </w:rPr>
        <w:t xml:space="preserve">) Gksz-1 övezetébe tartozó telek esetén</w:t>
      </w:r>
      <w:sdt>
        <w:sdtPr>
          <w:id w:val="222421143"/>
          <w:tag w:val="goog_rdk_48"/>
        </w:sdtPr>
        <w:sdtContent>
          <w:ins w:author="Gábor Bartha" w:id="13" w:date="2025-10-10T17:31:02Z"/>
          <w:sdt>
            <w:sdtPr>
              <w:id w:val="-746257669"/>
              <w:tag w:val="goog_rdk_49"/>
            </w:sdtPr>
            <w:sdtContent>
              <w:commentRangeStart w:id="6"/>
            </w:sdtContent>
          </w:sdt>
          <w:ins w:author="Gábor Bartha" w:id="13" w:date="2025-10-10T17:31:02Z">
            <w:r w:rsidDel="00000000" w:rsidR="00000000" w:rsidRPr="00000000">
              <w:rPr>
                <w:rtl w:val="0"/>
              </w:rPr>
              <w:t xml:space="preserve">, amennyiben a telek tulajdonosa minimum xxx Ft. helyi iparűzési adót fizet:</w:t>
            </w:r>
          </w:ins>
        </w:sdtContent>
      </w:sdt>
      <w:commentRangeEnd w:id="6"/>
      <w:r w:rsidDel="00000000" w:rsidR="00000000" w:rsidRPr="00000000">
        <w:commentReference w:id="6"/>
      </w:r>
      <w:r w:rsidDel="00000000" w:rsidR="00000000" w:rsidRPr="00000000">
        <w:rPr>
          <w:rtl w:val="0"/>
        </w:rPr>
        <w:t xml:space="preserve"> </w:t>
      </w:r>
      <w:sdt>
        <w:sdtPr>
          <w:id w:val="1484306675"/>
          <w:tag w:val="goog_rdk_50"/>
        </w:sdtPr>
        <w:sdtContent>
          <w:ins w:author="Gábor Bartha" w:id="14" w:date="2025-10-10T17:33:36Z">
            <w:r w:rsidDel="00000000" w:rsidR="00000000" w:rsidRPr="00000000">
              <w:rPr>
                <w:rtl w:val="0"/>
              </w:rPr>
              <w:t xml:space="preserve">120</w:t>
            </w:r>
          </w:ins>
        </w:sdtContent>
      </w:sdt>
      <w:sdt>
        <w:sdtPr>
          <w:id w:val="1880068595"/>
          <w:tag w:val="goog_rdk_51"/>
        </w:sdtPr>
        <w:sdtContent>
          <w:del w:author="Gábor Bartha" w:id="14" w:date="2025-10-10T17:33:36Z">
            <w:r w:rsidDel="00000000" w:rsidR="00000000" w:rsidRPr="00000000">
              <w:rPr>
                <w:rtl w:val="0"/>
              </w:rPr>
              <w:delText xml:space="preserve">1</w:delText>
            </w:r>
          </w:del>
        </w:sdtContent>
      </w:sdt>
      <w:sdt>
        <w:sdtPr>
          <w:id w:val="1550586389"/>
          <w:tag w:val="goog_rdk_52"/>
        </w:sdtPr>
        <w:sdtContent>
          <w:ins w:author="Gábor Bartha" w:id="15" w:date="2025-10-10T17:31:53Z">
            <w:sdt>
              <w:sdtPr>
                <w:id w:val="1619141703"/>
                <w:tag w:val="goog_rdk_53"/>
              </w:sdtPr>
              <w:sdtContent>
                <w:del w:author="Gábor Bartha" w:id="14" w:date="2025-10-10T17:33:36Z">
                  <w:r w:rsidDel="00000000" w:rsidR="00000000" w:rsidRPr="00000000">
                    <w:rPr>
                      <w:rtl w:val="0"/>
                    </w:rPr>
                    <w:delText xml:space="preserve">2</w:delText>
                  </w:r>
                </w:del>
              </w:sdtContent>
            </w:sdt>
          </w:ins>
        </w:sdtContent>
      </w:sdt>
      <w:sdt>
        <w:sdtPr>
          <w:id w:val="-1661558204"/>
          <w:tag w:val="goog_rdk_54"/>
        </w:sdtPr>
        <w:sdtContent>
          <w:del w:author="Gábor Bartha" w:id="14" w:date="2025-10-10T17:33:36Z">
            <w:r w:rsidDel="00000000" w:rsidR="00000000" w:rsidRPr="00000000">
              <w:rPr>
                <w:rtl w:val="0"/>
              </w:rPr>
              <w:delText xml:space="preserve">0</w:delText>
            </w:r>
            <w:r w:rsidDel="00000000" w:rsidR="00000000" w:rsidRPr="00000000">
              <w:rPr>
                <w:rtl w:val="0"/>
              </w:rPr>
              <w:delText xml:space="preserve">0</w:delText>
            </w:r>
          </w:del>
        </w:sdtContent>
      </w:sdt>
      <w:r w:rsidDel="00000000" w:rsidR="00000000" w:rsidRPr="00000000">
        <w:rPr>
          <w:rtl w:val="0"/>
        </w:rPr>
        <w:t xml:space="preserve"> Ft/m</w:t>
      </w:r>
      <w:r w:rsidDel="00000000" w:rsidR="00000000" w:rsidRPr="00000000">
        <w:rPr>
          <w:vertAlign w:val="superscript"/>
          <w:rtl w:val="0"/>
        </w:rPr>
        <w:t xml:space="preserve">2</w:t>
      </w:r>
      <w:r w:rsidDel="00000000" w:rsidR="00000000" w:rsidRPr="00000000">
        <w:rPr>
          <w:rtl w:val="0"/>
        </w:rPr>
        <w:t xml:space="preserve">,</w:t>
      </w:r>
      <w:sdt>
        <w:sdtPr>
          <w:id w:val="-1490657342"/>
          <w:tag w:val="goog_rdk_55"/>
        </w:sdtPr>
        <w:sdtContent>
          <w:ins w:author="Gábor Bartha" w:id="16" w:date="2025-10-10T17:32:41Z">
            <w:commentRangeEnd w:id="5"/>
            <w:r w:rsidDel="00000000" w:rsidR="00000000" w:rsidRPr="00000000">
              <w:commentReference w:id="5"/>
            </w:r>
            <w:r w:rsidDel="00000000" w:rsidR="00000000" w:rsidRPr="00000000">
              <w:rPr>
                <w:rtl w:val="0"/>
              </w:rPr>
              <w:t xml:space="preserve"> egyébként 240 </w:t>
            </w:r>
          </w:ins>
          <w:sdt>
            <w:sdtPr>
              <w:id w:val="577344678"/>
              <w:tag w:val="goog_rdk_56"/>
            </w:sdtPr>
            <w:sdtContent>
              <w:ins w:author="Gábor Bartha" w:id="16" w:date="2025-10-10T17:32:41Z">
                <w:r w:rsidDel="00000000" w:rsidR="00000000" w:rsidRPr="00000000">
                  <w:rPr>
                    <w:rtl w:val="0"/>
                    <w:rPrChange w:author="Gábor Bartha" w:id="17" w:date="2025-10-10T17:32:41Z">
                      <w:rPr/>
                    </w:rPrChange>
                  </w:rPr>
                  <w:t xml:space="preserve">Ft/m</w:t>
                </w:r>
              </w:ins>
            </w:sdtContent>
          </w:sdt>
          <w:ins w:author="Gábor Bartha" w:id="16" w:date="2025-10-10T17:32:41Z">
            <w:sdt>
              <w:sdtPr>
                <w:id w:val="933755871"/>
                <w:tag w:val="goog_rdk_57"/>
              </w:sdtPr>
              <w:sdtContent>
                <w:r w:rsidDel="00000000" w:rsidR="00000000" w:rsidRPr="00000000">
                  <w:rPr>
                    <w:vertAlign w:val="superscript"/>
                    <w:rtl w:val="0"/>
                    <w:rPrChange w:author="Gábor Bartha" w:id="17" w:date="2025-10-10T17:32:41Z">
                      <w:rPr/>
                    </w:rPrChange>
                  </w:rPr>
                  <w:t xml:space="preserve">2</w:t>
                </w:r>
              </w:sdtContent>
            </w:sdt>
            <w:r w:rsidDel="00000000" w:rsidR="00000000" w:rsidRPr="00000000">
              <w:rPr>
                <w:rtl w:val="0"/>
              </w:rPr>
              <w:t xml:space="preserve">,</w:t>
            </w:r>
          </w:ins>
        </w:sdtContent>
      </w:sdt>
      <w:r w:rsidDel="00000000" w:rsidR="00000000" w:rsidRPr="00000000">
        <w:rPr>
          <w:rtl w:val="0"/>
        </w:rPr>
      </w:r>
    </w:p>
    <w:sdt>
      <w:sdtPr>
        <w:id w:val="-356868177"/>
        <w:tag w:val="goog_rdk_79"/>
      </w:sdtPr>
      <w:sdtContent>
        <w:p w:rsidR="00000000" w:rsidDel="00000000" w:rsidP="00000000" w:rsidRDefault="00000000" w:rsidRPr="00000000" w14:paraId="0000002B">
          <w:pPr>
            <w:rPr>
              <w:ins w:author="Gábor Bartha" w:id="18" w:date="2025-10-10T17:33:21Z"/>
              <w:rPrChange w:author="Gábor Bartha" w:id="19" w:date="2025-10-10T17:33:21Z">
                <w:rPr/>
              </w:rPrChange>
            </w:rPr>
          </w:pPr>
          <w:sdt>
            <w:sdtPr>
              <w:id w:val="1845551262"/>
              <w:tag w:val="goog_rdk_58"/>
            </w:sdtPr>
            <w:sdtContent>
              <w:commentRangeStart w:id="7"/>
            </w:sdtContent>
          </w:sdt>
          <w:r w:rsidDel="00000000" w:rsidR="00000000" w:rsidRPr="00000000">
            <w:rPr>
              <w:rtl w:val="0"/>
            </w:rPr>
            <w:t xml:space="preserve">c) </w:t>
          </w:r>
          <w:sdt>
            <w:sdtPr>
              <w:id w:val="1371299376"/>
              <w:tag w:val="goog_rdk_59"/>
            </w:sdtPr>
            <w:sdtContent>
              <w:commentRangeStart w:id="8"/>
            </w:sdtContent>
          </w:sdt>
          <w:r w:rsidDel="00000000" w:rsidR="00000000" w:rsidRPr="00000000">
            <w:rPr>
              <w:rtl w:val="0"/>
            </w:rPr>
            <w:t xml:space="preserve">Vi-3</w:t>
          </w:r>
          <w:commentRangeEnd w:id="8"/>
          <w:r w:rsidDel="00000000" w:rsidR="00000000" w:rsidRPr="00000000">
            <w:commentReference w:id="8"/>
          </w:r>
          <w:r w:rsidDel="00000000" w:rsidR="00000000" w:rsidRPr="00000000">
            <w:rPr>
              <w:rtl w:val="0"/>
            </w:rPr>
            <w:t xml:space="preserve">, K-ki és Kb-Ki-2 övezetébe tartozó telek esetén</w:t>
          </w:r>
          <w:sdt>
            <w:sdtPr>
              <w:id w:val="1815129939"/>
              <w:tag w:val="goog_rdk_60"/>
            </w:sdtPr>
            <w:sdtContent>
              <w:ins w:author="Gábor Bartha" w:id="18" w:date="2025-10-10T17:33:21Z"/>
              <w:sdt>
                <w:sdtPr>
                  <w:id w:val="-1405070965"/>
                  <w:tag w:val="goog_rdk_61"/>
                </w:sdtPr>
                <w:sdtContent>
                  <w:commentRangeStart w:id="9"/>
                </w:sdtContent>
              </w:sdt>
              <w:ins w:author="Gábor Bartha" w:id="18" w:date="2025-10-10T17:33:21Z">
                <w:sdt>
                  <w:sdtPr>
                    <w:id w:val="2089368525"/>
                    <w:tag w:val="goog_rdk_62"/>
                  </w:sdtPr>
                  <w:sdtContent>
                    <w:commentRangeStart w:id="10"/>
                  </w:sdtContent>
                </w:sdt>
                <w:sdt>
                  <w:sdtPr>
                    <w:id w:val="336097639"/>
                    <w:tag w:val="goog_rdk_63"/>
                  </w:sdtPr>
                  <w:sdtContent>
                    <w:commentRangeStart w:id="11"/>
                  </w:sdtContent>
                </w:sdt>
                <w:sdt>
                  <w:sdtPr>
                    <w:id w:val="1624369610"/>
                    <w:tag w:val="goog_rdk_64"/>
                  </w:sdtPr>
                  <w:sdtContent>
                    <w:commentRangeStart w:id="12"/>
                  </w:sdtContent>
                </w:sdt>
                <w:sdt>
                  <w:sdtPr>
                    <w:id w:val="1079383692"/>
                    <w:tag w:val="goog_rdk_65"/>
                  </w:sdtPr>
                  <w:sdtContent>
                    <w:commentRangeStart w:id="13"/>
                  </w:sdtContent>
                </w:sdt>
                <w:sdt>
                  <w:sdtPr>
                    <w:id w:val="-1848409442"/>
                    <w:tag w:val="goog_rdk_66"/>
                  </w:sdtPr>
                  <w:sdtContent>
                    <w:commentRangeStart w:id="14"/>
                  </w:sdtContent>
                </w:sdt>
                <w:sdt>
                  <w:sdtPr>
                    <w:id w:val="-341057312"/>
                    <w:tag w:val="goog_rdk_67"/>
                  </w:sdtPr>
                  <w:sdtContent>
                    <w:commentRangeStart w:id="10"/>
                  </w:sdtContent>
                </w:sdt>
                <w:commentRangeEnd w:id="10"/>
                <w:r w:rsidDel="00000000" w:rsidR="00000000" w:rsidRPr="00000000">
                  <w:commentReference w:id="10"/>
                </w:r>
                <w:sdt>
                  <w:sdtPr>
                    <w:id w:val="-749417206"/>
                    <w:tag w:val="goog_rdk_68"/>
                  </w:sdtPr>
                  <w:sdtContent>
                    <w:commentRangeStart w:id="11"/>
                  </w:sdtContent>
                </w:sdt>
                <w:commentRangeEnd w:id="11"/>
                <w:r w:rsidDel="00000000" w:rsidR="00000000" w:rsidRPr="00000000">
                  <w:commentReference w:id="11"/>
                </w:r>
                <w:sdt>
                  <w:sdtPr>
                    <w:id w:val="131738551"/>
                    <w:tag w:val="goog_rdk_69"/>
                  </w:sdtPr>
                  <w:sdtContent>
                    <w:commentRangeStart w:id="12"/>
                  </w:sdtContent>
                </w:sdt>
                <w:commentRangeEnd w:id="12"/>
                <w:r w:rsidDel="00000000" w:rsidR="00000000" w:rsidRPr="00000000">
                  <w:commentReference w:id="12"/>
                </w:r>
                <w:sdt>
                  <w:sdtPr>
                    <w:id w:val="424408443"/>
                    <w:tag w:val="goog_rdk_70"/>
                  </w:sdtPr>
                  <w:sdtContent>
                    <w:commentRangeStart w:id="13"/>
                  </w:sdtContent>
                </w:sdt>
                <w:commentRangeEnd w:id="13"/>
                <w:r w:rsidDel="00000000" w:rsidR="00000000" w:rsidRPr="00000000">
                  <w:commentReference w:id="13"/>
                </w:r>
                <w:sdt>
                  <w:sdtPr>
                    <w:id w:val="147653635"/>
                    <w:tag w:val="goog_rdk_71"/>
                  </w:sdtPr>
                  <w:sdtContent>
                    <w:commentRangeStart w:id="14"/>
                  </w:sdtContent>
                </w:sdt>
                <w:commentRangeEnd w:id="14"/>
                <w:r w:rsidDel="00000000" w:rsidR="00000000" w:rsidRPr="00000000">
                  <w:commentReference w:id="14"/>
                </w:r>
                <w:sdt>
                  <w:sdtPr>
                    <w:id w:val="-914720915"/>
                    <w:tag w:val="goog_rdk_72"/>
                  </w:sdtPr>
                  <w:sdtContent>
                    <w:r w:rsidDel="00000000" w:rsidR="00000000" w:rsidRPr="00000000">
                      <w:rPr>
                        <w:rtl w:val="0"/>
                        <w:rPrChange w:author="Gábor Bartha" w:id="19" w:date="2025-10-10T17:33:21Z">
                          <w:rPr/>
                        </w:rPrChange>
                      </w:rPr>
                      <w:t xml:space="preserve">, amennyiben a telek tulajdonosa minimum xxx Ft. helyi iparűzési adót fizet: 60 Ft/m</w:t>
                    </w:r>
                  </w:sdtContent>
                </w:sdt>
                <w:sdt>
                  <w:sdtPr>
                    <w:id w:val="2016048705"/>
                    <w:tag w:val="goog_rdk_73"/>
                  </w:sdtPr>
                  <w:sdtContent>
                    <w:r w:rsidDel="00000000" w:rsidR="00000000" w:rsidRPr="00000000">
                      <w:rPr>
                        <w:vertAlign w:val="superscript"/>
                        <w:rtl w:val="0"/>
                        <w:rPrChange w:author="Gábor Bartha" w:id="19" w:date="2025-10-10T17:33:21Z">
                          <w:rPr/>
                        </w:rPrChange>
                      </w:rPr>
                      <w:t xml:space="preserve">2</w:t>
                    </w:r>
                  </w:sdtContent>
                </w:sdt>
                <w:sdt>
                  <w:sdtPr>
                    <w:id w:val="-170884960"/>
                    <w:tag w:val="goog_rdk_74"/>
                  </w:sdtPr>
                  <w:sdtContent>
                    <w:r w:rsidDel="00000000" w:rsidR="00000000" w:rsidRPr="00000000">
                      <w:rPr>
                        <w:rtl w:val="0"/>
                        <w:rPrChange w:author="Gábor Bartha" w:id="19" w:date="2025-10-10T17:33:21Z">
                          <w:rPr/>
                        </w:rPrChange>
                      </w:rPr>
                      <w:t xml:space="preserve">,</w:t>
                    </w:r>
                  </w:sdtContent>
                </w:sdt>
                <w:commentRangeEnd w:id="9"/>
                <w:r w:rsidDel="00000000" w:rsidR="00000000" w:rsidRPr="00000000">
                  <w:commentReference w:id="9"/>
                </w:r>
                <w:sdt>
                  <w:sdtPr>
                    <w:id w:val="359219537"/>
                    <w:tag w:val="goog_rdk_75"/>
                  </w:sdtPr>
                  <w:sdtContent>
                    <w:r w:rsidDel="00000000" w:rsidR="00000000" w:rsidRPr="00000000">
                      <w:rPr>
                        <w:rtl w:val="0"/>
                        <w:rPrChange w:author="Gábor Bartha" w:id="19" w:date="2025-10-10T17:33:21Z">
                          <w:rPr/>
                        </w:rPrChange>
                      </w:rPr>
                      <w:t xml:space="preserve"> egyébként 120 Ft/m</w:t>
                    </w:r>
                  </w:sdtContent>
                </w:sdt>
                <w:sdt>
                  <w:sdtPr>
                    <w:id w:val="1615855069"/>
                    <w:tag w:val="goog_rdk_76"/>
                  </w:sdtPr>
                  <w:sdtContent>
                    <w:r w:rsidDel="00000000" w:rsidR="00000000" w:rsidRPr="00000000">
                      <w:rPr>
                        <w:vertAlign w:val="superscript"/>
                        <w:rtl w:val="0"/>
                        <w:rPrChange w:author="Gábor Bartha" w:id="19" w:date="2025-10-10T17:33:21Z">
                          <w:rPr/>
                        </w:rPrChange>
                      </w:rPr>
                      <w:t xml:space="preserve">2</w:t>
                    </w:r>
                  </w:sdtContent>
                </w:sdt>
                <w:sdt>
                  <w:sdtPr>
                    <w:id w:val="-806008365"/>
                    <w:tag w:val="goog_rdk_77"/>
                  </w:sdtPr>
                  <w:sdtContent>
                    <w:r w:rsidDel="00000000" w:rsidR="00000000" w:rsidRPr="00000000">
                      <w:rPr>
                        <w:rtl w:val="0"/>
                        <w:rPrChange w:author="Gábor Bartha" w:id="19" w:date="2025-10-10T17:33:21Z">
                          <w:rPr/>
                        </w:rPrChange>
                      </w:rPr>
                      <w:t xml:space="preserve">,</w:t>
                    </w:r>
                  </w:sdtContent>
                </w:sdt>
                <w:commentRangeEnd w:id="7"/>
                <w:r w:rsidDel="00000000" w:rsidR="00000000" w:rsidRPr="00000000">
                  <w:commentReference w:id="7"/>
                </w:r>
                <w:sdt>
                  <w:sdtPr>
                    <w:id w:val="1878443783"/>
                    <w:tag w:val="goog_rdk_78"/>
                  </w:sdtPr>
                  <w:sdtContent>
                    <w:r w:rsidDel="00000000" w:rsidR="00000000" w:rsidRPr="00000000">
                      <w:rPr>
                        <w:rtl w:val="0"/>
                      </w:rPr>
                    </w:r>
                  </w:sdtContent>
                </w:sdt>
              </w:ins>
            </w:sdtContent>
          </w:sdt>
        </w:p>
      </w:sdtContent>
    </w:sdt>
    <w:sdt>
      <w:sdtPr>
        <w:id w:val="465246117"/>
        <w:tag w:val="goog_rdk_81"/>
      </w:sdtPr>
      <w:sdtContent>
        <w:p w:rsidR="00000000" w:rsidDel="00000000" w:rsidP="00000000" w:rsidRDefault="00000000" w:rsidRPr="00000000" w14:paraId="0000002C">
          <w:pPr>
            <w:rPr>
              <w:ins w:author="Gábor Bartha" w:id="20" w:date="2025-10-10T17:32:09Z"/>
            </w:rPr>
          </w:pPr>
          <w:r w:rsidDel="00000000" w:rsidR="00000000" w:rsidRPr="00000000">
            <w:rPr>
              <w:rtl w:val="0"/>
            </w:rPr>
            <w:t xml:space="preserve"> 50.- Ft/m</w:t>
          </w:r>
          <w:r w:rsidDel="00000000" w:rsidR="00000000" w:rsidRPr="00000000">
            <w:rPr>
              <w:vertAlign w:val="superscript"/>
              <w:rtl w:val="0"/>
            </w:rPr>
            <w:t xml:space="preserve">2</w:t>
          </w:r>
          <w:r w:rsidDel="00000000" w:rsidR="00000000" w:rsidRPr="00000000">
            <w:rPr>
              <w:rtl w:val="0"/>
            </w:rPr>
            <w:t xml:space="preserve">.</w:t>
          </w:r>
          <w:sdt>
            <w:sdtPr>
              <w:id w:val="145955602"/>
              <w:tag w:val="goog_rdk_80"/>
            </w:sdtPr>
            <w:sdtContent>
              <w:ins w:author="Gábor Bartha" w:id="20" w:date="2025-10-10T17:32:09Z">
                <w:r w:rsidDel="00000000" w:rsidR="00000000" w:rsidRPr="00000000">
                  <w:rPr>
                    <w:rtl w:val="0"/>
                  </w:rPr>
                </w:r>
              </w:ins>
            </w:sdtContent>
          </w:sdt>
        </w:p>
      </w:sdtContent>
    </w:sdt>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6. Adókedvezmények, mentességek</w:t>
      </w:r>
    </w:p>
    <w:p w:rsidR="00000000" w:rsidDel="00000000" w:rsidP="00000000" w:rsidRDefault="00000000" w:rsidRPr="00000000" w14:paraId="0000002F">
      <w:pPr>
        <w:rPr/>
      </w:pPr>
      <w:r w:rsidDel="00000000" w:rsidR="00000000" w:rsidRPr="00000000">
        <w:rPr>
          <w:b w:val="1"/>
          <w:rtl w:val="0"/>
        </w:rPr>
        <w:t xml:space="preserve">8.</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(1)</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(2) Mentes az adó alól</w:t>
      </w:r>
    </w:p>
    <w:p w:rsidR="00000000" w:rsidDel="00000000" w:rsidP="00000000" w:rsidRDefault="00000000" w:rsidRPr="00000000" w14:paraId="00000031">
      <w:pPr>
        <w:rPr/>
      </w:pPr>
      <w:sdt>
        <w:sdtPr>
          <w:id w:val="-1050163203"/>
          <w:tag w:val="goog_rdk_82"/>
        </w:sdtPr>
        <w:sdtContent>
          <w:commentRangeStart w:id="15"/>
        </w:sdtContent>
      </w:sdt>
      <w:r w:rsidDel="00000000" w:rsidR="00000000" w:rsidRPr="00000000">
        <w:rPr>
          <w:rtl w:val="0"/>
        </w:rPr>
        <w:t xml:space="preserve">a) </w:t>
      </w:r>
      <w:sdt>
        <w:sdtPr>
          <w:id w:val="1882229067"/>
          <w:tag w:val="goog_rdk_83"/>
        </w:sdtPr>
        <w:sdtContent>
          <w:commentRangeStart w:id="16"/>
        </w:sdtContent>
      </w:sdt>
      <w:r w:rsidDel="00000000" w:rsidR="00000000" w:rsidRPr="00000000">
        <w:rPr>
          <w:rtl w:val="0"/>
        </w:rPr>
        <w:t xml:space="preserve">Szigetmonostor Ófalu településrészen az építménnyel rendelkező telkek esetében 1000 m</w:t>
      </w:r>
      <w:r w:rsidDel="00000000" w:rsidR="00000000" w:rsidRPr="00000000">
        <w:rPr>
          <w:vertAlign w:val="superscript"/>
          <w:rtl w:val="0"/>
        </w:rPr>
        <w:t xml:space="preserve">2</w:t>
      </w:r>
      <w:commentRangeEnd w:id="16"/>
      <w:r w:rsidDel="00000000" w:rsidR="00000000" w:rsidRPr="00000000">
        <w:commentReference w:id="16"/>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 </w:t>
      </w:r>
      <w:sdt>
        <w:sdtPr>
          <w:id w:val="1446219845"/>
          <w:tag w:val="goog_rdk_84"/>
        </w:sdtPr>
        <w:sdtContent>
          <w:commentRangeStart w:id="17"/>
        </w:sdtContent>
      </w:sdt>
      <w:r w:rsidDel="00000000" w:rsidR="00000000" w:rsidRPr="00000000">
        <w:rPr>
          <w:rtl w:val="0"/>
        </w:rPr>
        <w:t xml:space="preserve">Szigetmonostor Horány településrészen az építménnyel rendelkező telkek esetében 360 m</w:t>
      </w:r>
      <w:r w:rsidDel="00000000" w:rsidR="00000000" w:rsidRPr="00000000">
        <w:rPr>
          <w:vertAlign w:val="superscript"/>
          <w:rtl w:val="0"/>
        </w:rPr>
        <w:t xml:space="preserve">2</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w:t>
      </w:r>
      <w:r w:rsidDel="00000000" w:rsidR="00000000" w:rsidRPr="00000000">
        <w:rPr>
          <w:vertAlign w:val="superscript"/>
          <w:rtl w:val="0"/>
        </w:rPr>
        <w:t xml:space="preserve">4</w:t>
      </w:r>
      <w:r w:rsidDel="00000000" w:rsidR="00000000" w:rsidRPr="00000000">
        <w:rPr>
          <w:rtl w:val="0"/>
        </w:rPr>
        <w:t xml:space="preserve"> a belterületi beépítetlen, a Belterületi Szabályozási Tervben </w:t>
      </w:r>
      <w:sdt>
        <w:sdtPr>
          <w:id w:val="206510960"/>
          <w:tag w:val="goog_rdk_85"/>
        </w:sdtPr>
        <w:sdtContent>
          <w:commentRangeStart w:id="18"/>
        </w:sdtContent>
      </w:sdt>
      <w:sdt>
        <w:sdtPr>
          <w:id w:val="-20258761"/>
          <w:tag w:val="goog_rdk_86"/>
        </w:sdtPr>
        <w:sdtContent>
          <w:commentRangeStart w:id="19"/>
        </w:sdtContent>
      </w:sdt>
      <w:r w:rsidDel="00000000" w:rsidR="00000000" w:rsidRPr="00000000">
        <w:rPr>
          <w:rtl w:val="0"/>
        </w:rPr>
        <w:t xml:space="preserve">Lf3</w:t>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t xml:space="preserve">, Vt2 és Z-kk övezeti besorolású telek,</w:t>
      </w:r>
    </w:p>
    <w:p w:rsidR="00000000" w:rsidDel="00000000" w:rsidP="00000000" w:rsidRDefault="00000000" w:rsidRPr="00000000" w14:paraId="00000034">
      <w:pPr>
        <w:rPr/>
      </w:pPr>
      <w:bookmarkStart w:colFirst="0" w:colLast="0" w:name="_heading=h.cmfw0erry165" w:id="0"/>
      <w:bookmarkEnd w:id="0"/>
      <w:r w:rsidDel="00000000" w:rsidR="00000000" w:rsidRPr="00000000">
        <w:rPr>
          <w:rtl w:val="0"/>
        </w:rPr>
        <w:t xml:space="preserve">d)</w:t>
      </w:r>
      <w:r w:rsidDel="00000000" w:rsidR="00000000" w:rsidRPr="00000000">
        <w:rPr>
          <w:vertAlign w:val="superscript"/>
          <w:rtl w:val="0"/>
        </w:rPr>
        <w:t xml:space="preserve">5</w:t>
      </w:r>
      <w:r w:rsidDel="00000000" w:rsidR="00000000" w:rsidRPr="00000000">
        <w:rPr>
          <w:rtl w:val="0"/>
        </w:rPr>
        <w:t xml:space="preserve"> 600-2000 m</w:t>
      </w:r>
      <w:r w:rsidDel="00000000" w:rsidR="00000000" w:rsidRPr="00000000">
        <w:rPr>
          <w:vertAlign w:val="superscript"/>
          <w:rtl w:val="0"/>
        </w:rPr>
        <w:t xml:space="preserve">2</w:t>
      </w:r>
      <w:r w:rsidDel="00000000" w:rsidR="00000000" w:rsidRPr="00000000">
        <w:rPr>
          <w:rtl w:val="0"/>
        </w:rPr>
        <w:t xml:space="preserve"> területű adóköteles adóalap esetén a 600 m</w:t>
      </w:r>
      <w:r w:rsidDel="00000000" w:rsidR="00000000" w:rsidRPr="00000000">
        <w:rPr>
          <w:vertAlign w:val="superscript"/>
          <w:rtl w:val="0"/>
        </w:rPr>
        <w:t xml:space="preserve">2</w:t>
      </w:r>
      <w:r w:rsidDel="00000000" w:rsidR="00000000" w:rsidRPr="00000000">
        <w:rPr>
          <w:rtl w:val="0"/>
        </w:rPr>
        <w:t xml:space="preserve"> feletti rész,</w:t>
      </w:r>
    </w:p>
    <w:p w:rsidR="00000000" w:rsidDel="00000000" w:rsidP="00000000" w:rsidRDefault="00000000" w:rsidRPr="00000000" w14:paraId="00000035">
      <w:pPr>
        <w:rPr/>
      </w:pPr>
      <w:sdt>
        <w:sdtPr>
          <w:id w:val="-1646087519"/>
          <w:tag w:val="goog_rdk_87"/>
        </w:sdtPr>
        <w:sdtContent>
          <w:commentRangeStart w:id="20"/>
        </w:sdtContent>
      </w:sdt>
      <w:sdt>
        <w:sdtPr>
          <w:id w:val="1088268148"/>
          <w:tag w:val="goog_rdk_88"/>
        </w:sdtPr>
        <w:sdtContent>
          <w:commentRangeStart w:id="21"/>
        </w:sdtContent>
      </w:sdt>
      <w:r w:rsidDel="00000000" w:rsidR="00000000" w:rsidRPr="00000000">
        <w:rPr>
          <w:rtl w:val="0"/>
        </w:rPr>
        <w:t xml:space="preserve">e)</w:t>
      </w:r>
      <w:r w:rsidDel="00000000" w:rsidR="00000000" w:rsidRPr="00000000">
        <w:rPr>
          <w:vertAlign w:val="superscript"/>
          <w:rtl w:val="0"/>
        </w:rPr>
        <w:t xml:space="preserve">6</w:t>
      </w:r>
      <w:r w:rsidDel="00000000" w:rsidR="00000000" w:rsidRPr="00000000">
        <w:rPr>
          <w:rtl w:val="0"/>
        </w:rPr>
        <w:t xml:space="preserve"> 2001-3000 m</w:t>
      </w:r>
      <w:r w:rsidDel="00000000" w:rsidR="00000000" w:rsidRPr="00000000">
        <w:rPr>
          <w:vertAlign w:val="superscript"/>
          <w:rtl w:val="0"/>
        </w:rPr>
        <w:t xml:space="preserve">2</w:t>
      </w:r>
      <w:r w:rsidDel="00000000" w:rsidR="00000000" w:rsidRPr="00000000">
        <w:rPr>
          <w:rtl w:val="0"/>
        </w:rPr>
        <w:t xml:space="preserve"> területű adóköteles adóalap esetén az 1300 m</w:t>
      </w:r>
      <w:r w:rsidDel="00000000" w:rsidR="00000000" w:rsidRPr="00000000">
        <w:rPr>
          <w:vertAlign w:val="superscript"/>
          <w:rtl w:val="0"/>
        </w:rPr>
        <w:t xml:space="preserve">2</w:t>
      </w:r>
      <w:r w:rsidDel="00000000" w:rsidR="00000000" w:rsidRPr="00000000">
        <w:rPr>
          <w:rtl w:val="0"/>
        </w:rPr>
        <w:t xml:space="preserve"> feletti rész,</w:t>
      </w:r>
      <w:commentRangeEnd w:id="20"/>
      <w:r w:rsidDel="00000000" w:rsidR="00000000" w:rsidRPr="00000000">
        <w:commentReference w:id="20"/>
      </w:r>
      <w:commentRangeEnd w:id="21"/>
      <w:r w:rsidDel="00000000" w:rsidR="00000000" w:rsidRPr="00000000">
        <w:commentReference w:id="21"/>
      </w: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f)</w:t>
      </w:r>
      <w:r w:rsidDel="00000000" w:rsidR="00000000" w:rsidRPr="00000000">
        <w:rPr>
          <w:vertAlign w:val="superscript"/>
          <w:rtl w:val="0"/>
        </w:rPr>
        <w:t xml:space="preserve">7</w:t>
      </w:r>
      <w:r w:rsidDel="00000000" w:rsidR="00000000" w:rsidRPr="00000000">
        <w:rPr>
          <w:rtl w:val="0"/>
        </w:rPr>
        <w:t xml:space="preserve"> 3001-4000 m</w:t>
      </w:r>
      <w:r w:rsidDel="00000000" w:rsidR="00000000" w:rsidRPr="00000000">
        <w:rPr>
          <w:vertAlign w:val="superscript"/>
          <w:rtl w:val="0"/>
        </w:rPr>
        <w:t xml:space="preserve">2</w:t>
      </w:r>
      <w:r w:rsidDel="00000000" w:rsidR="00000000" w:rsidRPr="00000000">
        <w:rPr>
          <w:rtl w:val="0"/>
        </w:rPr>
        <w:t xml:space="preserve"> területű adóköteles adóalap esetén a 2000 m</w:t>
      </w:r>
      <w:r w:rsidDel="00000000" w:rsidR="00000000" w:rsidRPr="00000000">
        <w:rPr>
          <w:vertAlign w:val="superscript"/>
          <w:rtl w:val="0"/>
        </w:rPr>
        <w:t xml:space="preserve">2</w:t>
      </w:r>
      <w:r w:rsidDel="00000000" w:rsidR="00000000" w:rsidRPr="00000000">
        <w:rPr>
          <w:rtl w:val="0"/>
        </w:rPr>
        <w:t xml:space="preserve"> feletti rész,</w:t>
      </w:r>
    </w:p>
    <w:sdt>
      <w:sdtPr>
        <w:id w:val="1676044136"/>
        <w:tag w:val="goog_rdk_91"/>
      </w:sdtPr>
      <w:sdtContent>
        <w:p w:rsidR="00000000" w:rsidDel="00000000" w:rsidP="00000000" w:rsidRDefault="00000000" w:rsidRPr="00000000" w14:paraId="00000037">
          <w:pPr>
            <w:rPr>
              <w:ins w:author="Gábor Bartha" w:id="21" w:date="2025-10-10T17:35:27Z"/>
            </w:rPr>
          </w:pPr>
          <w:r w:rsidDel="00000000" w:rsidR="00000000" w:rsidRPr="00000000">
            <w:rPr>
              <w:rtl w:val="0"/>
            </w:rPr>
            <w:t xml:space="preserve">g)</w:t>
          </w:r>
          <w:r w:rsidDel="00000000" w:rsidR="00000000" w:rsidRPr="00000000">
            <w:rPr>
              <w:vertAlign w:val="superscript"/>
              <w:rtl w:val="0"/>
            </w:rPr>
            <w:t xml:space="preserve">8</w:t>
          </w:r>
          <w:r w:rsidDel="00000000" w:rsidR="00000000" w:rsidRPr="00000000">
            <w:rPr>
              <w:rtl w:val="0"/>
            </w:rPr>
            <w:t xml:space="preserve"> 4001 m</w:t>
          </w:r>
          <w:r w:rsidDel="00000000" w:rsidR="00000000" w:rsidRPr="00000000">
            <w:rPr>
              <w:vertAlign w:val="superscript"/>
              <w:rtl w:val="0"/>
            </w:rPr>
            <w:t xml:space="preserve">2</w:t>
          </w:r>
          <w:r w:rsidDel="00000000" w:rsidR="00000000" w:rsidRPr="00000000">
            <w:rPr>
              <w:rtl w:val="0"/>
            </w:rPr>
            <w:t xml:space="preserve"> feletti területű adóköteles adóalap esetén a 3300 m</w:t>
          </w:r>
          <w:r w:rsidDel="00000000" w:rsidR="00000000" w:rsidRPr="00000000">
            <w:rPr>
              <w:vertAlign w:val="superscript"/>
              <w:rtl w:val="0"/>
            </w:rPr>
            <w:t xml:space="preserve">2</w:t>
          </w:r>
          <w:r w:rsidDel="00000000" w:rsidR="00000000" w:rsidRPr="00000000">
            <w:rPr>
              <w:rtl w:val="0"/>
            </w:rPr>
            <w:t xml:space="preserve"> feletti rész</w:t>
          </w:r>
          <w:sdt>
            <w:sdtPr>
              <w:id w:val="-681427838"/>
              <w:tag w:val="goog_rdk_89"/>
            </w:sdtPr>
            <w:sdtContent>
              <w:ins w:author="Gábor Bartha" w:id="21" w:date="2025-10-10T17:35:27Z"/>
              <w:sdt>
                <w:sdtPr>
                  <w:id w:val="1293087720"/>
                  <w:tag w:val="goog_rdk_90"/>
                </w:sdtPr>
                <w:sdtContent>
                  <w:commentRangeStart w:id="22"/>
                </w:sdtContent>
              </w:sdt>
              <w:ins w:author="Gábor Bartha" w:id="21" w:date="2025-10-10T17:35:27Z">
                <w:r w:rsidDel="00000000" w:rsidR="00000000" w:rsidRPr="00000000">
                  <w:rPr>
                    <w:rtl w:val="0"/>
                  </w:rPr>
                  <w:t xml:space="preserve">,</w:t>
                </w:r>
              </w:ins>
            </w:sdtContent>
          </w:sdt>
        </w:p>
      </w:sdtContent>
    </w:sdt>
    <w:p w:rsidR="00000000" w:rsidDel="00000000" w:rsidP="00000000" w:rsidRDefault="00000000" w:rsidRPr="00000000" w14:paraId="00000038">
      <w:pPr>
        <w:rPr/>
      </w:pPr>
      <w:sdt>
        <w:sdtPr>
          <w:id w:val="1033832145"/>
          <w:tag w:val="goog_rdk_92"/>
        </w:sdtPr>
        <w:sdtContent>
          <w:ins w:author="Gábor Bartha" w:id="21" w:date="2025-10-10T17:35:27Z">
            <w:r w:rsidDel="00000000" w:rsidR="00000000" w:rsidRPr="00000000">
              <w:rPr>
                <w:rtl w:val="0"/>
              </w:rPr>
              <w:t xml:space="preserve">h) lakóingatlannal rendelkező telek, amennyiben kommunális adó hatálya alá esik</w:t>
            </w:r>
          </w:ins>
        </w:sdtContent>
      </w:sdt>
      <w:sdt>
        <w:sdtPr>
          <w:id w:val="-12443306"/>
          <w:tag w:val="goog_rdk_93"/>
        </w:sdtPr>
        <w:sdtContent>
          <w:del w:author="Gábor Bartha" w:id="21" w:date="2025-10-10T17:35:27Z">
            <w:commentRangeEnd w:id="22"/>
            <w:r w:rsidDel="00000000" w:rsidR="00000000" w:rsidRPr="00000000">
              <w:commentReference w:id="22"/>
            </w:r>
            <w:r w:rsidDel="00000000" w:rsidR="00000000" w:rsidRPr="00000000">
              <w:rPr>
                <w:rtl w:val="0"/>
              </w:rPr>
              <w:delText xml:space="preserve">.</w:delText>
            </w:r>
          </w:del>
        </w:sdtContent>
      </w:sdt>
      <w:r w:rsidDel="00000000" w:rsidR="00000000" w:rsidRPr="00000000">
        <w:rPr>
          <w:rtl w:val="0"/>
        </w:rPr>
      </w:r>
    </w:p>
    <w:p w:rsidR="00000000" w:rsidDel="00000000" w:rsidP="00000000" w:rsidRDefault="00000000" w:rsidRPr="00000000" w14:paraId="00000039">
      <w:pPr>
        <w:rPr/>
      </w:pPr>
      <w:sdt>
        <w:sdtPr>
          <w:id w:val="1234593676"/>
          <w:tag w:val="goog_rdk_94"/>
        </w:sdtPr>
        <w:sdtContent>
          <w:commentRangeStart w:id="23"/>
        </w:sdtContent>
      </w:sdt>
      <w:sdt>
        <w:sdtPr>
          <w:id w:val="-1973350248"/>
          <w:tag w:val="goog_rdk_95"/>
        </w:sdtPr>
        <w:sdtContent>
          <w:commentRangeStart w:id="24"/>
        </w:sdtContent>
      </w:sdt>
      <w:sdt>
        <w:sdtPr>
          <w:id w:val="825006984"/>
          <w:tag w:val="goog_rdk_96"/>
        </w:sdtPr>
        <w:sdtContent>
          <w:commentRangeStart w:id="25"/>
        </w:sdtContent>
      </w:sdt>
      <w:sdt>
        <w:sdtPr>
          <w:id w:val="-372187590"/>
          <w:tag w:val="goog_rdk_97"/>
        </w:sdtPr>
        <w:sdtContent>
          <w:commentRangeStart w:id="26"/>
        </w:sdtContent>
      </w:sdt>
      <w:sdt>
        <w:sdtPr>
          <w:id w:val="203168305"/>
          <w:tag w:val="goog_rdk_98"/>
        </w:sdtPr>
        <w:sdtContent>
          <w:commentRangeStart w:id="27"/>
        </w:sdtContent>
      </w:sdt>
      <w:sdt>
        <w:sdtPr>
          <w:id w:val="-14030434"/>
          <w:tag w:val="goog_rdk_99"/>
        </w:sdtPr>
        <w:sdtContent>
          <w:commentRangeStart w:id="28"/>
        </w:sdtContent>
      </w:sdt>
      <w:r w:rsidDel="00000000" w:rsidR="00000000" w:rsidRPr="00000000">
        <w:rPr>
          <w:rtl w:val="0"/>
        </w:rPr>
        <w:t xml:space="preserve">(3)</w:t>
      </w:r>
      <w:r w:rsidDel="00000000" w:rsidR="00000000" w:rsidRPr="00000000">
        <w:rPr>
          <w:vertAlign w:val="superscript"/>
          <w:rtl w:val="0"/>
        </w:rPr>
        <w:t xml:space="preserve">9</w:t>
      </w:r>
      <w:r w:rsidDel="00000000" w:rsidR="00000000" w:rsidRPr="00000000">
        <w:rPr>
          <w:rtl w:val="0"/>
        </w:rPr>
        <w:t xml:space="preserve"> Adómentesség, illetve adókedvezmény nem adható vállalkozó adóalanyok üzleti célt szolgáló telkére.</w:t>
      </w:r>
      <w:commentRangeEnd w:id="23"/>
      <w:r w:rsidDel="00000000" w:rsidR="00000000" w:rsidRPr="00000000">
        <w:commentReference w:id="23"/>
      </w:r>
      <w:commentRangeEnd w:id="24"/>
      <w:r w:rsidDel="00000000" w:rsidR="00000000" w:rsidRPr="00000000">
        <w:commentReference w:id="24"/>
      </w:r>
      <w:commentRangeEnd w:id="25"/>
      <w:r w:rsidDel="00000000" w:rsidR="00000000" w:rsidRPr="00000000">
        <w:commentReference w:id="25"/>
      </w:r>
      <w:commentRangeEnd w:id="26"/>
      <w:r w:rsidDel="00000000" w:rsidR="00000000" w:rsidRPr="00000000">
        <w:commentReference w:id="26"/>
      </w:r>
      <w:commentRangeEnd w:id="27"/>
      <w:r w:rsidDel="00000000" w:rsidR="00000000" w:rsidRPr="00000000">
        <w:commentReference w:id="27"/>
      </w:r>
      <w:commentRangeEnd w:id="28"/>
      <w:r w:rsidDel="00000000" w:rsidR="00000000" w:rsidRPr="00000000">
        <w:commentReference w:id="28"/>
      </w:r>
      <w:r w:rsidDel="00000000" w:rsidR="00000000" w:rsidRPr="00000000">
        <w:rPr>
          <w:rtl w:val="0"/>
        </w:rPr>
      </w:r>
    </w:p>
    <w:p w:rsidR="00000000" w:rsidDel="00000000" w:rsidP="00000000" w:rsidRDefault="00000000" w:rsidRPr="00000000" w14:paraId="0000003A">
      <w:pPr>
        <w:rPr>
          <w:i w:val="1"/>
        </w:rPr>
      </w:pPr>
      <w:r w:rsidDel="00000000" w:rsidR="00000000" w:rsidRPr="00000000">
        <w:rPr>
          <w:i w:val="1"/>
          <w:rtl w:val="0"/>
        </w:rPr>
        <w:t xml:space="preserve">IV. Fejezet</w:t>
      </w:r>
    </w:p>
    <w:p w:rsidR="00000000" w:rsidDel="00000000" w:rsidP="00000000" w:rsidRDefault="00000000" w:rsidRPr="00000000" w14:paraId="0000003B">
      <w:pPr>
        <w:rPr>
          <w:i w:val="1"/>
        </w:rPr>
      </w:pPr>
      <w:r w:rsidDel="00000000" w:rsidR="00000000" w:rsidRPr="00000000">
        <w:rPr>
          <w:i w:val="1"/>
          <w:rtl w:val="0"/>
        </w:rPr>
        <w:t xml:space="preserve">Idegenforgalmi adó</w:t>
      </w:r>
    </w:p>
    <w:p w:rsidR="00000000" w:rsidDel="00000000" w:rsidP="00000000" w:rsidRDefault="00000000" w:rsidRPr="00000000" w14:paraId="0000003C">
      <w:pPr>
        <w:rPr>
          <w:b w:val="1"/>
        </w:rPr>
      </w:pPr>
      <w:r w:rsidDel="00000000" w:rsidR="00000000" w:rsidRPr="00000000">
        <w:rPr>
          <w:b w:val="1"/>
          <w:rtl w:val="0"/>
        </w:rPr>
        <w:t xml:space="preserve">7. Az adó alapja</w:t>
      </w:r>
    </w:p>
    <w:p w:rsidR="00000000" w:rsidDel="00000000" w:rsidP="00000000" w:rsidRDefault="00000000" w:rsidRPr="00000000" w14:paraId="0000003D">
      <w:pPr>
        <w:rPr/>
      </w:pPr>
      <w:r w:rsidDel="00000000" w:rsidR="00000000" w:rsidRPr="00000000">
        <w:rPr>
          <w:b w:val="1"/>
          <w:rtl w:val="0"/>
        </w:rPr>
        <w:t xml:space="preserve">9.</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Az adó alapja a megkezdett vendégéjszakák száma.</w:t>
      </w:r>
    </w:p>
    <w:p w:rsidR="00000000" w:rsidDel="00000000" w:rsidP="00000000" w:rsidRDefault="00000000" w:rsidRPr="00000000" w14:paraId="0000003E">
      <w:pPr>
        <w:rPr>
          <w:b w:val="1"/>
        </w:rPr>
      </w:pPr>
      <w:r w:rsidDel="00000000" w:rsidR="00000000" w:rsidRPr="00000000">
        <w:rPr>
          <w:b w:val="1"/>
          <w:rtl w:val="0"/>
        </w:rPr>
        <w:t xml:space="preserve">8. Az adó mértéke</w:t>
      </w:r>
    </w:p>
    <w:p w:rsidR="00000000" w:rsidDel="00000000" w:rsidP="00000000" w:rsidRDefault="00000000" w:rsidRPr="00000000" w14:paraId="0000003F">
      <w:pPr>
        <w:rPr/>
      </w:pPr>
      <w:r w:rsidDel="00000000" w:rsidR="00000000" w:rsidRPr="00000000">
        <w:rPr>
          <w:b w:val="1"/>
          <w:rtl w:val="0"/>
        </w:rPr>
        <w:t xml:space="preserve">10.</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Az adó mértéke személyenként és vendég éjszakánként </w:t>
      </w:r>
      <w:sdt>
        <w:sdtPr>
          <w:id w:val="-2091130665"/>
          <w:tag w:val="goog_rdk_100"/>
        </w:sdtPr>
        <w:sdtContent>
          <w:ins w:author="Gábor Bartha" w:id="22" w:date="2025-10-10T17:42:12Z">
            <w:r w:rsidDel="00000000" w:rsidR="00000000" w:rsidRPr="00000000">
              <w:rPr>
                <w:rtl w:val="0"/>
              </w:rPr>
              <w:t xml:space="preserve">550</w:t>
            </w:r>
          </w:ins>
        </w:sdtContent>
      </w:sdt>
      <w:sdt>
        <w:sdtPr>
          <w:id w:val="-762902653"/>
          <w:tag w:val="goog_rdk_101"/>
        </w:sdtPr>
        <w:sdtContent>
          <w:del w:author="Gábor Bartha" w:id="22" w:date="2025-10-10T17:42:12Z">
            <w:r w:rsidDel="00000000" w:rsidR="00000000" w:rsidRPr="00000000">
              <w:rPr>
                <w:rtl w:val="0"/>
              </w:rPr>
              <w:delText xml:space="preserve">450</w:delText>
            </w:r>
          </w:del>
        </w:sdtContent>
      </w:sdt>
      <w:r w:rsidDel="00000000" w:rsidR="00000000" w:rsidRPr="00000000">
        <w:rPr>
          <w:rtl w:val="0"/>
        </w:rPr>
        <w:t xml:space="preserve"> Ft.</w:t>
      </w:r>
    </w:p>
    <w:p w:rsidR="00000000" w:rsidDel="00000000" w:rsidP="00000000" w:rsidRDefault="00000000" w:rsidRPr="00000000" w14:paraId="00000040">
      <w:pPr>
        <w:rPr>
          <w:b w:val="1"/>
        </w:rPr>
      </w:pPr>
      <w:r w:rsidDel="00000000" w:rsidR="00000000" w:rsidRPr="00000000">
        <w:rPr>
          <w:b w:val="1"/>
          <w:rtl w:val="0"/>
        </w:rPr>
        <w:t xml:space="preserve">9. Az adó megfizetése</w:t>
      </w:r>
    </w:p>
    <w:p w:rsidR="00000000" w:rsidDel="00000000" w:rsidP="00000000" w:rsidRDefault="00000000" w:rsidRPr="00000000" w14:paraId="00000041">
      <w:pPr>
        <w:rPr/>
      </w:pPr>
      <w:r w:rsidDel="00000000" w:rsidR="00000000" w:rsidRPr="00000000">
        <w:rPr>
          <w:b w:val="1"/>
          <w:rtl w:val="0"/>
        </w:rPr>
        <w:t xml:space="preserve">11.</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(1) Az adó beszedésére kötelezettnek a megfizetett adót a beszedést követő hó 15-ig kell az önkormányzati adóhatósághoz befizetnie.</w:t>
      </w:r>
    </w:p>
    <w:p w:rsidR="00000000" w:rsidDel="00000000" w:rsidP="00000000" w:rsidRDefault="00000000" w:rsidRPr="00000000" w14:paraId="00000042">
      <w:pPr>
        <w:rPr/>
      </w:pPr>
      <w:r w:rsidDel="00000000" w:rsidR="00000000" w:rsidRPr="00000000">
        <w:rPr>
          <w:rtl w:val="0"/>
        </w:rPr>
        <w:t xml:space="preserve">(2) Az </w:t>
      </w:r>
      <w:hyperlink r:id="rId16">
        <w:r w:rsidDel="00000000" w:rsidR="00000000" w:rsidRPr="00000000">
          <w:rPr>
            <w:color w:val="467886"/>
            <w:u w:val="single"/>
            <w:rtl w:val="0"/>
          </w:rPr>
          <w:t xml:space="preserve">(1) bekezdés</w:t>
        </w:r>
      </w:hyperlink>
      <w:r w:rsidDel="00000000" w:rsidR="00000000" w:rsidRPr="00000000">
        <w:rPr>
          <w:rtl w:val="0"/>
        </w:rPr>
        <w:t xml:space="preserve"> szerint fizetendő idegenforgalmi adót a beszedésre kötelezett akkor is tartozik befizetni, ha annak beszedését elmulasztotta.</w:t>
      </w:r>
    </w:p>
    <w:p w:rsidR="00000000" w:rsidDel="00000000" w:rsidP="00000000" w:rsidRDefault="00000000" w:rsidRPr="00000000" w14:paraId="00000043">
      <w:pPr>
        <w:rPr/>
      </w:pPr>
      <w:r w:rsidDel="00000000" w:rsidR="00000000" w:rsidRPr="00000000">
        <w:rPr>
          <w:rtl w:val="0"/>
        </w:rPr>
        <w:t xml:space="preserve">(3) Az adó késedelmes befizetése esetén az esedékesség napjától késedelmi pótlékot kell fizetni.</w:t>
      </w:r>
    </w:p>
    <w:p w:rsidR="00000000" w:rsidDel="00000000" w:rsidP="00000000" w:rsidRDefault="00000000" w:rsidRPr="00000000" w14:paraId="00000044">
      <w:pPr>
        <w:rPr>
          <w:b w:val="1"/>
        </w:rPr>
      </w:pPr>
      <w:r w:rsidDel="00000000" w:rsidR="00000000" w:rsidRPr="00000000">
        <w:rPr>
          <w:b w:val="1"/>
          <w:rtl w:val="0"/>
        </w:rPr>
        <w:t xml:space="preserve">10. Bejelentkezés, az adó bevallása</w:t>
      </w:r>
    </w:p>
    <w:p w:rsidR="00000000" w:rsidDel="00000000" w:rsidP="00000000" w:rsidRDefault="00000000" w:rsidRPr="00000000" w14:paraId="00000045">
      <w:pPr>
        <w:rPr/>
      </w:pPr>
      <w:r w:rsidDel="00000000" w:rsidR="00000000" w:rsidRPr="00000000">
        <w:rPr>
          <w:b w:val="1"/>
          <w:rtl w:val="0"/>
        </w:rPr>
        <w:t xml:space="preserve">12.</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(1) Az adóbeszedésre kötelezettnek, az adóköteles bevételszerző tevékenységét annak megkezdésétől számított 15 napon belül az önkormányzati adóhatóságnak írásban kell bejelentenie.</w:t>
      </w:r>
    </w:p>
    <w:p w:rsidR="00000000" w:rsidDel="00000000" w:rsidP="00000000" w:rsidRDefault="00000000" w:rsidRPr="00000000" w14:paraId="00000046">
      <w:pPr>
        <w:rPr/>
      </w:pPr>
      <w:r w:rsidDel="00000000" w:rsidR="00000000" w:rsidRPr="00000000">
        <w:rPr>
          <w:rtl w:val="0"/>
        </w:rPr>
        <w:t xml:space="preserve">(2) Az adóbeszedésre kötelezett az általa beszedett adót havonként a befizetéssel együtt vallja be az erre a célra rendszeresített űrlapon.</w:t>
      </w:r>
    </w:p>
    <w:p w:rsidR="00000000" w:rsidDel="00000000" w:rsidP="00000000" w:rsidRDefault="00000000" w:rsidRPr="00000000" w14:paraId="00000047">
      <w:pPr>
        <w:rPr/>
      </w:pPr>
      <w:r w:rsidDel="00000000" w:rsidR="00000000" w:rsidRPr="00000000">
        <w:rPr>
          <w:rtl w:val="0"/>
        </w:rPr>
        <w:t xml:space="preserve">(3) A bejelentkezés, illetve a bevallás – ki nem mentett – elmulasztása (késedelmes teljesítése) esetén az önkormányzati adóhatóság mulasztási bírságot szab ki.</w:t>
      </w:r>
    </w:p>
    <w:p w:rsidR="00000000" w:rsidDel="00000000" w:rsidP="00000000" w:rsidRDefault="00000000" w:rsidRPr="00000000" w14:paraId="00000048">
      <w:pPr>
        <w:rPr/>
      </w:pPr>
      <w:r w:rsidDel="00000000" w:rsidR="00000000" w:rsidRPr="00000000">
        <w:rPr>
          <w:rtl w:val="0"/>
        </w:rPr>
        <w:t xml:space="preserve">(4) Az adó megfizetése az adóbevallást nem pótolja.</w:t>
      </w:r>
    </w:p>
    <w:p w:rsidR="00000000" w:rsidDel="00000000" w:rsidP="00000000" w:rsidRDefault="00000000" w:rsidRPr="00000000" w14:paraId="00000049">
      <w:pPr>
        <w:rPr>
          <w:i w:val="1"/>
        </w:rPr>
      </w:pPr>
      <w:r w:rsidDel="00000000" w:rsidR="00000000" w:rsidRPr="00000000">
        <w:rPr>
          <w:i w:val="1"/>
          <w:rtl w:val="0"/>
        </w:rPr>
        <w:t xml:space="preserve">V. Fejezet</w:t>
      </w:r>
    </w:p>
    <w:p w:rsidR="00000000" w:rsidDel="00000000" w:rsidP="00000000" w:rsidRDefault="00000000" w:rsidRPr="00000000" w14:paraId="0000004A">
      <w:pPr>
        <w:rPr>
          <w:i w:val="1"/>
        </w:rPr>
      </w:pPr>
      <w:r w:rsidDel="00000000" w:rsidR="00000000" w:rsidRPr="00000000">
        <w:rPr>
          <w:i w:val="1"/>
          <w:rtl w:val="0"/>
        </w:rPr>
        <w:t xml:space="preserve">Helyi iparűzési adó</w:t>
      </w:r>
    </w:p>
    <w:p w:rsidR="00000000" w:rsidDel="00000000" w:rsidP="00000000" w:rsidRDefault="00000000" w:rsidRPr="00000000" w14:paraId="0000004B">
      <w:pPr>
        <w:rPr>
          <w:b w:val="1"/>
        </w:rPr>
      </w:pPr>
      <w:r w:rsidDel="00000000" w:rsidR="00000000" w:rsidRPr="00000000">
        <w:rPr>
          <w:b w:val="1"/>
          <w:rtl w:val="0"/>
        </w:rPr>
        <w:t xml:space="preserve">11. Az adó mértéke</w:t>
      </w:r>
    </w:p>
    <w:p w:rsidR="00000000" w:rsidDel="00000000" w:rsidP="00000000" w:rsidRDefault="00000000" w:rsidRPr="00000000" w14:paraId="0000004C">
      <w:pPr>
        <w:rPr/>
      </w:pPr>
      <w:r w:rsidDel="00000000" w:rsidR="00000000" w:rsidRPr="00000000">
        <w:rPr>
          <w:b w:val="1"/>
          <w:rtl w:val="0"/>
        </w:rPr>
        <w:t xml:space="preserve">13.</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(1)</w:t>
      </w:r>
      <w:r w:rsidDel="00000000" w:rsidR="00000000" w:rsidRPr="00000000">
        <w:rPr>
          <w:vertAlign w:val="superscript"/>
          <w:rtl w:val="0"/>
        </w:rPr>
        <w:t xml:space="preserve">10</w:t>
      </w:r>
      <w:r w:rsidDel="00000000" w:rsidR="00000000" w:rsidRPr="00000000">
        <w:rPr>
          <w:rtl w:val="0"/>
        </w:rPr>
        <w:t xml:space="preserve"> Állandó jelleggel végzett iparűzési tevékenység esetén az adó évi mértéke az adóalap 1,8 %-a.</w:t>
      </w:r>
    </w:p>
    <w:p w:rsidR="00000000" w:rsidDel="00000000" w:rsidP="00000000" w:rsidRDefault="00000000" w:rsidRPr="00000000" w14:paraId="0000004D">
      <w:pPr>
        <w:rPr/>
      </w:pPr>
      <w:sdt>
        <w:sdtPr>
          <w:id w:val="-1808813442"/>
          <w:tag w:val="goog_rdk_102"/>
        </w:sdtPr>
        <w:sdtContent>
          <w:commentRangeStart w:id="29"/>
        </w:sdtContent>
      </w:sdt>
      <w:sdt>
        <w:sdtPr>
          <w:id w:val="908982301"/>
          <w:tag w:val="goog_rdk_103"/>
        </w:sdtPr>
        <w:sdtContent>
          <w:commentRangeStart w:id="30"/>
        </w:sdtContent>
      </w:sdt>
      <w:r w:rsidDel="00000000" w:rsidR="00000000" w:rsidRPr="00000000">
        <w:rPr>
          <w:rtl w:val="0"/>
        </w:rPr>
        <w:t xml:space="preserve">(2) Az adóévben fizetendő (megállapított) települési adó összege csökkenti az adóévi iparűzési adó összegét.</w:t>
      </w:r>
      <w:commentRangeEnd w:id="29"/>
      <w:r w:rsidDel="00000000" w:rsidR="00000000" w:rsidRPr="00000000">
        <w:commentReference w:id="29"/>
      </w:r>
      <w:commentRangeEnd w:id="30"/>
      <w:r w:rsidDel="00000000" w:rsidR="00000000" w:rsidRPr="00000000">
        <w:commentReference w:id="30"/>
      </w: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12. Adókedvezmények, mentességek</w:t>
      </w:r>
    </w:p>
    <w:p w:rsidR="00000000" w:rsidDel="00000000" w:rsidP="00000000" w:rsidRDefault="00000000" w:rsidRPr="00000000" w14:paraId="0000004F">
      <w:pPr>
        <w:rPr/>
      </w:pPr>
      <w:r w:rsidDel="00000000" w:rsidR="00000000" w:rsidRPr="00000000">
        <w:rPr>
          <w:b w:val="1"/>
          <w:rtl w:val="0"/>
        </w:rPr>
        <w:t xml:space="preserve">14.</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33% mértékű adókedvezmény illeti meg azt a háziorvost, védőnő vállalkozót, akinek/amelynek a </w:t>
      </w:r>
      <w:hyperlink r:id="rId17">
        <w:r w:rsidDel="00000000" w:rsidR="00000000" w:rsidRPr="00000000">
          <w:rPr>
            <w:color w:val="467886"/>
            <w:u w:val="single"/>
            <w:rtl w:val="0"/>
          </w:rPr>
          <w:t xml:space="preserve">Htv. 39/C. § (3) bekezdés</w:t>
        </w:r>
      </w:hyperlink>
      <w:r w:rsidDel="00000000" w:rsidR="00000000" w:rsidRPr="00000000">
        <w:rPr>
          <w:rtl w:val="0"/>
        </w:rPr>
        <w:t xml:space="preserve">e alapján a vállalkozási szintű iparűzési adóalapja az adóévben a 20 millió forintot nem haladja meg.</w:t>
      </w:r>
    </w:p>
    <w:p w:rsidR="00000000" w:rsidDel="00000000" w:rsidP="00000000" w:rsidRDefault="00000000" w:rsidRPr="00000000" w14:paraId="00000050">
      <w:pPr>
        <w:rPr>
          <w:i w:val="1"/>
        </w:rPr>
      </w:pPr>
      <w:r w:rsidDel="00000000" w:rsidR="00000000" w:rsidRPr="00000000">
        <w:rPr>
          <w:i w:val="1"/>
          <w:rtl w:val="0"/>
        </w:rPr>
        <w:t xml:space="preserve">VI. Fejezet</w:t>
      </w:r>
    </w:p>
    <w:p w:rsidR="00000000" w:rsidDel="00000000" w:rsidP="00000000" w:rsidRDefault="00000000" w:rsidRPr="00000000" w14:paraId="00000051">
      <w:pPr>
        <w:rPr>
          <w:i w:val="1"/>
        </w:rPr>
      </w:pPr>
      <w:r w:rsidDel="00000000" w:rsidR="00000000" w:rsidRPr="00000000">
        <w:rPr>
          <w:i w:val="1"/>
          <w:rtl w:val="0"/>
        </w:rPr>
        <w:t xml:space="preserve">Kommunális adó</w:t>
      </w:r>
    </w:p>
    <w:p w:rsidR="00000000" w:rsidDel="00000000" w:rsidP="00000000" w:rsidRDefault="00000000" w:rsidRPr="00000000" w14:paraId="00000052">
      <w:pPr>
        <w:rPr>
          <w:b w:val="1"/>
        </w:rPr>
      </w:pPr>
      <w:r w:rsidDel="00000000" w:rsidR="00000000" w:rsidRPr="00000000">
        <w:rPr>
          <w:b w:val="1"/>
          <w:rtl w:val="0"/>
        </w:rPr>
        <w:t xml:space="preserve">12/A.</w:t>
      </w:r>
      <w:r w:rsidDel="00000000" w:rsidR="00000000" w:rsidRPr="00000000">
        <w:rPr>
          <w:b w:val="1"/>
          <w:vertAlign w:val="superscript"/>
          <w:rtl w:val="0"/>
        </w:rPr>
        <w:t xml:space="preserve">11</w:t>
      </w:r>
      <w:r w:rsidDel="00000000" w:rsidR="00000000" w:rsidRPr="00000000">
        <w:rPr>
          <w:b w:val="1"/>
          <w:rtl w:val="0"/>
        </w:rPr>
        <w:t xml:space="preserve"> Az adókötelezettség, az adó alanya</w:t>
      </w:r>
    </w:p>
    <w:p w:rsidR="00000000" w:rsidDel="00000000" w:rsidP="00000000" w:rsidRDefault="00000000" w:rsidRPr="00000000" w14:paraId="00000053">
      <w:pPr>
        <w:rPr/>
      </w:pPr>
      <w:r w:rsidDel="00000000" w:rsidR="00000000" w:rsidRPr="00000000">
        <w:rPr>
          <w:b w:val="1"/>
          <w:rtl w:val="0"/>
        </w:rPr>
        <w:t xml:space="preserve">14/A.</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b w:val="1"/>
          <w:vertAlign w:val="superscript"/>
          <w:rtl w:val="0"/>
        </w:rPr>
        <w:t xml:space="preserve">12</w:t>
      </w:r>
      <w:r w:rsidDel="00000000" w:rsidR="00000000" w:rsidRPr="00000000">
        <w:rPr>
          <w:b w:val="1"/>
          <w:rtl w:val="0"/>
        </w:rPr>
        <w:t xml:space="preserve"> </w:t>
      </w:r>
      <w:r w:rsidDel="00000000" w:rsidR="00000000" w:rsidRPr="00000000">
        <w:rPr>
          <w:rtl w:val="0"/>
        </w:rPr>
        <w:t xml:space="preserve">(1) Kommunális adókötelezettség terheli azt a magánszemély tulajdonában lévő, lakás céljára szolgáló ingatlant, amelyben állandó lakosként életvitelszerűen tartózkodnak.</w:t>
      </w:r>
    </w:p>
    <w:p w:rsidR="00000000" w:rsidDel="00000000" w:rsidP="00000000" w:rsidRDefault="00000000" w:rsidRPr="00000000" w14:paraId="00000054">
      <w:pPr>
        <w:rPr/>
      </w:pPr>
      <w:r w:rsidDel="00000000" w:rsidR="00000000" w:rsidRPr="00000000">
        <w:rPr>
          <w:rtl w:val="0"/>
        </w:rPr>
        <w:t xml:space="preserve">(2) Kommunális adókötelezettség terheli azt a magánszemélyt, aki az önkormányzat illetékességi területén nem magánszemély tulajdonában álló lakás bérleti jogával rendelkezik. Ebben az esetben a </w:t>
      </w:r>
      <w:hyperlink r:id="rId18">
        <w:r w:rsidDel="00000000" w:rsidR="00000000" w:rsidRPr="00000000">
          <w:rPr>
            <w:color w:val="467886"/>
            <w:u w:val="single"/>
            <w:rtl w:val="0"/>
          </w:rPr>
          <w:t xml:space="preserve">Htv.</w:t>
        </w:r>
      </w:hyperlink>
      <w:r w:rsidDel="00000000" w:rsidR="00000000" w:rsidRPr="00000000">
        <w:rPr>
          <w:rtl w:val="0"/>
        </w:rPr>
        <w:t xml:space="preserve"> 24.§ szerinti személy az adó alanya.</w:t>
      </w:r>
    </w:p>
    <w:p w:rsidR="00000000" w:rsidDel="00000000" w:rsidP="00000000" w:rsidRDefault="00000000" w:rsidRPr="00000000" w14:paraId="00000055">
      <w:pPr>
        <w:rPr>
          <w:b w:val="1"/>
        </w:rPr>
      </w:pPr>
      <w:r w:rsidDel="00000000" w:rsidR="00000000" w:rsidRPr="00000000">
        <w:rPr>
          <w:b w:val="1"/>
          <w:rtl w:val="0"/>
        </w:rPr>
        <w:t xml:space="preserve">13. Az adó mértéke</w:t>
      </w:r>
    </w:p>
    <w:p w:rsidR="00000000" w:rsidDel="00000000" w:rsidP="00000000" w:rsidRDefault="00000000" w:rsidRPr="00000000" w14:paraId="00000056">
      <w:pPr>
        <w:rPr/>
      </w:pPr>
      <w:bookmarkStart w:colFirst="0" w:colLast="0" w:name="_heading=h.h1vd2rxzch3p" w:id="1"/>
      <w:bookmarkEnd w:id="1"/>
      <w:r w:rsidDel="00000000" w:rsidR="00000000" w:rsidRPr="00000000">
        <w:rPr>
          <w:b w:val="1"/>
          <w:rtl w:val="0"/>
        </w:rPr>
        <w:t xml:space="preserve">15.</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b w:val="1"/>
          <w:vertAlign w:val="superscript"/>
          <w:rtl w:val="0"/>
        </w:rPr>
        <w:t xml:space="preserve">13</w:t>
      </w:r>
      <w:r w:rsidDel="00000000" w:rsidR="00000000" w:rsidRPr="00000000">
        <w:rPr>
          <w:b w:val="1"/>
          <w:rtl w:val="0"/>
        </w:rPr>
        <w:t xml:space="preserve"> </w:t>
      </w:r>
      <w:r w:rsidDel="00000000" w:rsidR="00000000" w:rsidRPr="00000000">
        <w:rPr>
          <w:rtl w:val="0"/>
        </w:rPr>
        <w:t xml:space="preserve">Az adó évi mértéke adótárgyanként, és lakásbérleti jogonként </w:t>
      </w:r>
      <w:sdt>
        <w:sdtPr>
          <w:id w:val="274464710"/>
          <w:tag w:val="goog_rdk_104"/>
        </w:sdtPr>
        <w:sdtContent>
          <w:commentRangeStart w:id="31"/>
        </w:sdtContent>
      </w:sdt>
      <w:r w:rsidDel="00000000" w:rsidR="00000000" w:rsidRPr="00000000">
        <w:rPr>
          <w:rtl w:val="0"/>
        </w:rPr>
        <w:t xml:space="preserve">20 000 </w:t>
      </w:r>
      <w:commentRangeEnd w:id="31"/>
      <w:r w:rsidDel="00000000" w:rsidR="00000000" w:rsidRPr="00000000">
        <w:commentReference w:id="31"/>
      </w:r>
      <w:r w:rsidDel="00000000" w:rsidR="00000000" w:rsidRPr="00000000">
        <w:rPr>
          <w:rtl w:val="0"/>
        </w:rPr>
        <w:t xml:space="preserve">Ft/év.</w:t>
      </w:r>
    </w:p>
    <w:p w:rsidR="00000000" w:rsidDel="00000000" w:rsidP="00000000" w:rsidRDefault="00000000" w:rsidRPr="00000000" w14:paraId="00000057">
      <w:pPr>
        <w:rPr>
          <w:b w:val="1"/>
        </w:rPr>
      </w:pPr>
      <w:r w:rsidDel="00000000" w:rsidR="00000000" w:rsidRPr="00000000">
        <w:rPr>
          <w:b w:val="1"/>
          <w:rtl w:val="0"/>
        </w:rPr>
        <w:t xml:space="preserve">14. Adókedvezmények, mentességek</w:t>
      </w:r>
    </w:p>
    <w:p w:rsidR="00000000" w:rsidDel="00000000" w:rsidP="00000000" w:rsidRDefault="00000000" w:rsidRPr="00000000" w14:paraId="00000058">
      <w:pPr>
        <w:rPr/>
      </w:pPr>
      <w:r w:rsidDel="00000000" w:rsidR="00000000" w:rsidRPr="00000000">
        <w:rPr>
          <w:b w:val="1"/>
          <w:rtl w:val="0"/>
        </w:rPr>
        <w:t xml:space="preserve">16.</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(1)</w:t>
      </w:r>
      <w:r w:rsidDel="00000000" w:rsidR="00000000" w:rsidRPr="00000000">
        <w:rPr>
          <w:vertAlign w:val="superscript"/>
          <w:rtl w:val="0"/>
        </w:rPr>
        <w:t xml:space="preserve">14</w:t>
      </w:r>
      <w:r w:rsidDel="00000000" w:rsidR="00000000" w:rsidRPr="00000000">
        <w:rPr>
          <w:rtl w:val="0"/>
        </w:rPr>
        <w:t xml:space="preserve"> Az ingatlan-nyilvántartás hatályos adatai szerint az ingatlan vonatkozásában haszonélvezeti joggal, vagy tulajdonjoggal rendelkező egyedülálló nyugdíjas, aki állandó lakos, és az ingatlanban más személy sem lakóhellyel, sem tartózkodási hellyel nem rendelkezik, és az ingatlant nem is lakja, az éves kommunális adóból 40% kedvezményre jogosult.</w:t>
      </w:r>
    </w:p>
    <w:p w:rsidR="00000000" w:rsidDel="00000000" w:rsidP="00000000" w:rsidRDefault="00000000" w:rsidRPr="00000000" w14:paraId="00000059">
      <w:pPr>
        <w:rPr/>
      </w:pPr>
      <w:r w:rsidDel="00000000" w:rsidR="00000000" w:rsidRPr="00000000">
        <w:rPr>
          <w:rtl w:val="0"/>
        </w:rPr>
        <w:t xml:space="preserve">(2) Mentes a magánszemélyek kommunális adója alól</w:t>
      </w:r>
    </w:p>
    <w:p w:rsidR="00000000" w:rsidDel="00000000" w:rsidP="00000000" w:rsidRDefault="00000000" w:rsidRPr="00000000" w14:paraId="0000005A">
      <w:pPr>
        <w:rPr/>
      </w:pPr>
      <w:r w:rsidDel="00000000" w:rsidR="00000000" w:rsidRPr="00000000">
        <w:rPr>
          <w:rtl w:val="0"/>
        </w:rPr>
        <w:t xml:space="preserve">a)</w:t>
      </w:r>
      <w:r w:rsidDel="00000000" w:rsidR="00000000" w:rsidRPr="00000000">
        <w:rPr>
          <w:vertAlign w:val="superscript"/>
          <w:rtl w:val="0"/>
        </w:rPr>
        <w:t xml:space="preserve">15</w:t>
      </w:r>
      <w:r w:rsidDel="00000000" w:rsidR="00000000" w:rsidRPr="00000000">
        <w:rPr>
          <w:rtl w:val="0"/>
        </w:rPr>
      </w:r>
    </w:p>
    <w:p w:rsidR="00000000" w:rsidDel="00000000" w:rsidP="00000000" w:rsidRDefault="00000000" w:rsidRPr="00000000" w14:paraId="0000005B">
      <w:pPr>
        <w:rPr/>
      </w:pPr>
      <w:sdt>
        <w:sdtPr>
          <w:id w:val="-629881107"/>
          <w:tag w:val="goog_rdk_105"/>
        </w:sdtPr>
        <w:sdtContent>
          <w:commentRangeStart w:id="32"/>
        </w:sdtContent>
      </w:sdt>
      <w:r w:rsidDel="00000000" w:rsidR="00000000" w:rsidRPr="00000000">
        <w:rPr>
          <w:rtl w:val="0"/>
        </w:rPr>
        <w:t xml:space="preserve">b)</w:t>
      </w:r>
      <w:r w:rsidDel="00000000" w:rsidR="00000000" w:rsidRPr="00000000">
        <w:rPr>
          <w:vertAlign w:val="superscript"/>
          <w:rtl w:val="0"/>
        </w:rPr>
        <w:t xml:space="preserve">16</w:t>
      </w:r>
      <w:r w:rsidDel="00000000" w:rsidR="00000000" w:rsidRPr="00000000">
        <w:rPr>
          <w:rtl w:val="0"/>
        </w:rPr>
        <w:t xml:space="preserve"> az ingatlan-nyilvántartás hatályos adatai szerint az ingatlan vonatkozásában haszonélvezeti joggal, vagy tulajdonjoggal rendelkező egyedül élő 90 éven felüli adóalany, aki az adott ingatlanban állandó lakosként bejelentett személy, ha ott más személy sem lakóhellyel, sem tartózkodási hellyel nem rendelkezik és az ingatlant más személy nem is lakja.</w:t>
      </w:r>
      <w:commentRangeEnd w:id="32"/>
      <w:r w:rsidDel="00000000" w:rsidR="00000000" w:rsidRPr="00000000">
        <w:commentReference w:id="32"/>
      </w:r>
      <w:r w:rsidDel="00000000" w:rsidR="00000000" w:rsidRPr="00000000">
        <w:rPr>
          <w:rtl w:val="0"/>
        </w:rPr>
      </w:r>
    </w:p>
    <w:p w:rsidR="00000000" w:rsidDel="00000000" w:rsidP="00000000" w:rsidRDefault="00000000" w:rsidRPr="00000000" w14:paraId="0000005C">
      <w:pPr>
        <w:rPr>
          <w:i w:val="1"/>
        </w:rPr>
      </w:pPr>
      <w:r w:rsidDel="00000000" w:rsidR="00000000" w:rsidRPr="00000000">
        <w:rPr>
          <w:i w:val="1"/>
          <w:rtl w:val="0"/>
        </w:rPr>
        <w:t xml:space="preserve">VII. Fejezet</w:t>
      </w:r>
    </w:p>
    <w:p w:rsidR="00000000" w:rsidDel="00000000" w:rsidP="00000000" w:rsidRDefault="00000000" w:rsidRPr="00000000" w14:paraId="0000005D">
      <w:pPr>
        <w:rPr>
          <w:i w:val="1"/>
        </w:rPr>
      </w:pPr>
      <w:r w:rsidDel="00000000" w:rsidR="00000000" w:rsidRPr="00000000">
        <w:rPr>
          <w:i w:val="1"/>
          <w:rtl w:val="0"/>
        </w:rPr>
        <w:t xml:space="preserve">Záró rendelkezések</w:t>
      </w:r>
    </w:p>
    <w:p w:rsidR="00000000" w:rsidDel="00000000" w:rsidP="00000000" w:rsidRDefault="00000000" w:rsidRPr="00000000" w14:paraId="0000005E">
      <w:pPr>
        <w:rPr/>
      </w:pPr>
      <w:r w:rsidDel="00000000" w:rsidR="00000000" w:rsidRPr="00000000">
        <w:rPr>
          <w:b w:val="1"/>
          <w:rtl w:val="0"/>
        </w:rPr>
        <w:t xml:space="preserve">17.</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Hatályát veszti a Szigetmonostor Község Önkormányzata Képviselő-testületének 12/2011. (XI.28.) számú rendelete a helyi adókról egységes szerkezetben az 1/2013. (I.29.), az 5/2013. (III.22.), a 8/2013. (VII.2.), a 10/2013. (XI.26.), a 13/2016. (VII.04.), a 15/2017. (VII.04.), a 24/2017. (XI.27.), a 19/2018. (X.01.), az 1/2019. (II.1.), valamint a 24/2019. (XI.12.) rendeletekkel, valamint a Szigetmonostor Község Önkormányzata Képviselő-testületének 9/2021. (XI.2.) számú rendelete a helyi adókról szóló 12/2011 (XI.28.) rendelet módosításáról és a Szigetmonostor Község Önkormányzata Képviselő-testületének 13/2021. (XII.2.) számú rendelete a helyi adókról szóló 12/2011 (XI.28.) rendelet módosításáról.</w:t>
      </w:r>
    </w:p>
    <w:p w:rsidR="00000000" w:rsidDel="00000000" w:rsidP="00000000" w:rsidRDefault="00000000" w:rsidRPr="00000000" w14:paraId="0000005F">
      <w:pPr>
        <w:rPr/>
      </w:pPr>
      <w:r w:rsidDel="00000000" w:rsidR="00000000" w:rsidRPr="00000000">
        <w:rPr>
          <w:b w:val="1"/>
          <w:rtl w:val="0"/>
        </w:rPr>
        <w:t xml:space="preserve">18.</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rtl w:val="0"/>
        </w:rPr>
        <w:t xml:space="preserve"> Ez a rendelet 2022. július 1-jén lép hatályba.</w:t>
      </w:r>
    </w:p>
    <w:p w:rsidR="00000000" w:rsidDel="00000000" w:rsidP="00000000" w:rsidRDefault="00000000" w:rsidRPr="00000000" w14:paraId="00000060">
      <w:pPr>
        <w:rPr/>
      </w:pPr>
      <w:r w:rsidDel="00000000" w:rsidR="00000000" w:rsidRPr="00000000">
        <w:rPr>
          <w:b w:val="1"/>
          <w:rtl w:val="0"/>
        </w:rPr>
        <w:t xml:space="preserve">19.</w:t>
      </w:r>
      <w:r w:rsidDel="00000000" w:rsidR="00000000" w:rsidRPr="00000000">
        <w:rPr>
          <w:rFonts w:ascii="Arial" w:cs="Arial" w:eastAsia="Arial" w:hAnsi="Arial"/>
          <w:b w:val="1"/>
          <w:rtl w:val="0"/>
        </w:rPr>
        <w:t xml:space="preserve"> </w:t>
      </w:r>
      <w:r w:rsidDel="00000000" w:rsidR="00000000" w:rsidRPr="00000000">
        <w:rPr>
          <w:rFonts w:ascii="Aptos" w:cs="Aptos" w:eastAsia="Aptos" w:hAnsi="Aptos"/>
          <w:b w:val="1"/>
          <w:rtl w:val="0"/>
        </w:rPr>
        <w:t xml:space="preserve">§</w:t>
      </w:r>
      <w:r w:rsidDel="00000000" w:rsidR="00000000" w:rsidRPr="00000000">
        <w:rPr>
          <w:b w:val="1"/>
          <w:vertAlign w:val="superscript"/>
          <w:rtl w:val="0"/>
        </w:rPr>
        <w:t xml:space="preserve">17</w:t>
      </w:r>
      <w:r w:rsidDel="00000000" w:rsidR="00000000" w:rsidRPr="00000000">
        <w:rPr>
          <w:b w:val="1"/>
          <w:rtl w:val="0"/>
        </w:rPr>
        <w:t xml:space="preserve"> </w:t>
      </w:r>
      <w:r w:rsidDel="00000000" w:rsidR="00000000" w:rsidRPr="00000000">
        <w:rPr>
          <w:rtl w:val="0"/>
        </w:rPr>
        <w:t xml:space="preserve">Jelen rendelet rendelkezéseit 2023. január 1. napjától kell alkalmazni.</w:t>
      </w:r>
    </w:p>
    <w:p w:rsidR="00000000" w:rsidDel="00000000" w:rsidP="00000000" w:rsidRDefault="00000000" w:rsidRPr="00000000" w14:paraId="00000061">
      <w:pPr>
        <w:rPr/>
      </w:pPr>
      <w:r w:rsidDel="00000000" w:rsidR="00000000" w:rsidRPr="00000000">
        <w:rPr>
          <w:rtl w:val="0"/>
        </w:rPr>
      </w:r>
    </w:p>
    <w:sectPr>
      <w:pgSz w:h="16838" w:w="11906" w:orient="portrait"/>
      <w:pgMar w:bottom="1417" w:top="1417" w:left="1417.3228346456694"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Gábor Bartha" w:id="10" w:date="2025-10-11T08:10:14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Itt az a logika, hogy aki ténylegesen használja, és hipát fizet, azt csak inflációval emeljük, aki viszont parlagon heverteti, azt duplázzuk.</w:t>
      </w:r>
    </w:p>
  </w:comment>
  <w:comment w:author="Szandra Zákány" w:id="11" w:date="2025-10-14T07:29:55Z">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Jogos, de sajnos itt is ugyanaz van, mint fentebb, hogy a 2 adónem nem összehozható, illetve a vállalkozás adókedvezményt vagy mentességet nem kaphat. Valahogy máshogy kell megfogalmaznunk.</w:t>
      </w:r>
    </w:p>
  </w:comment>
  <w:comment w:author="Gábor Bartha" w:id="12" w:date="2025-10-16T16:31:09Z">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Ezt mire alapozod? Ha így lenne, akkor a jelenlegi rendelet is jogszabálysértő lenne, hiszen a gksz kevesebbet fizet...</w:t>
      </w:r>
    </w:p>
  </w:comment>
  <w:comment w:author="Szandra Zákány" w:id="13" w:date="2025-10-16T18:46:08Z">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Pont erre gondolok. Hogy a logikával egyetértek, csak másként kell fogalmaznunk, Ha úgy fogalmazunk, hogy "aki xxxx HIPÁt fizet, az kedvezményben részesül, mert csökkentett összegű telekadót kell fizetnie", az nem jó. De ha konkrétan megmondjuk, hogy a GKSzxx és a ViY övezetben az adó xyxx forint/m2 (ahogy most is van), akkor az nem kedvezménynek minősül, hanem egy konkrét egységárat határoz meg arra az övezetre.</w:t>
      </w:r>
    </w:p>
  </w:comment>
  <w:comment w:author="Gábor Bartha" w:id="14" w:date="2025-10-16T19:42:40Z">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miért fogalmaznánk úgy???? Olvasd el, mit javasoltunk, az teljesen jó.</w:t>
      </w:r>
    </w:p>
  </w:comment>
  <w:comment w:author="Gabi Wágner" w:id="7" w:date="2025-10-14T19:53:06Z">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 gksz-1 a Határcsárdai komp miért fizet többet, mint a c. pontban a Dunakeszi-i? -KKi-Kb-Ki-2?</w:t>
      </w:r>
    </w:p>
  </w:comment>
  <w:comment w:author="Gabi Wágner" w:id="15" w:date="2025-10-14T19:34:07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Ezeket nem értem-1000 illetve 360nm alatti telek a mentes? Ha igen, akkor a horányit kevesellem, főleg, hogy szeretnénk ott is nagyobb telkeket a távoli jövőben, úgy tudom.</w:t>
      </w:r>
    </w:p>
  </w:comment>
  <w:comment w:author="Szandra Zákány" w:id="5" w:date="2025-09-22T09:51:00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GKSz-1 kereskedelmi , szolgáltató, gazdasági terület. </w:t>
        <w:br w:type="textWrapping"/>
        <w:t xml:space="preserve">PL Rév út vége.(Hrsz 669/8) Miért kap kedvezményt a Vizműves gépház?</w:t>
        <w:br w:type="textWrapping"/>
        <w:t xml:space="preserve">A többi az önkori telephely környékén van (Hrsz 669/8, 640/1,2;673/5-14)</w:t>
      </w:r>
    </w:p>
  </w:comment>
  <w:comment w:author="Szandra Zákány" w:id="9" w:date="2025-09-22T09:51:00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GKSz-1 kereskedelmi , szolgáltató, gazdasági terület. </w:t>
        <w:br w:type="textWrapping"/>
        <w:t xml:space="preserve">PL Rév út vége.(Hrsz 669/8) Miért kap kedvezményt a Vizműves gépház?</w:t>
        <w:br w:type="textWrapping"/>
        <w:t xml:space="preserve">A többi az önkori telephely környékén van (Hrsz 669/8, 640/1,2;673/5-14)</w:t>
      </w:r>
    </w:p>
  </w:comment>
  <w:comment w:author="Szandra Zákány" w:id="31" w:date="2025-09-22T11:03:00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Átgondolandó.</w:t>
        <w:br w:type="textWrapping"/>
        <w:t xml:space="preserve">Példák:</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Pócsmegyer: 27.200,-</w:t>
        <w:br w:type="textWrapping"/>
        <w:t xml:space="preserve">Kisoroszi: 25.000,-</w:t>
        <w:br w:type="textWrapping"/>
        <w:t xml:space="preserve">Pilisszentlászló: 29.000,-</w:t>
        <w:br w:type="textWrapping"/>
        <w:t xml:space="preserve">Veresegyház: 33.800,-</w:t>
        <w:br w:type="textWrapping"/>
        <w:t xml:space="preserve">Szentendre:17.240,-</w:t>
      </w:r>
    </w:p>
  </w:comment>
  <w:comment w:author="Gábor Bartha" w:id="22" w:date="2025-10-11T08:10:19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 most is így van, csak nem egyértelmű a rendeletből</w:t>
      </w:r>
    </w:p>
  </w:comment>
  <w:comment w:author="Szandra Zákány" w:id="8" w:date="2025-09-22T09:52:00Z">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 -3 Hajógyár: hrsz 1976/1; 1976/2</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K-Ki Dunakeszo komp révház? hrsz 1978</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Kb-Ki-2 Dunakeszi komp révházai 1976/3</w:t>
      </w:r>
    </w:p>
  </w:comment>
  <w:comment w:author="Gábor Bartha" w:id="2" w:date="2025-10-11T08:10:07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mivel a mentességeket megszüntetjük, erre sincs szükség</w:t>
      </w:r>
    </w:p>
  </w:comment>
  <w:comment w:author="Szandra Zákány" w:id="17" w:date="2025-09-22T10:42:00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 miért mentes?</w:t>
      </w:r>
    </w:p>
  </w:comment>
  <w:comment w:author="Szandra Zákány" w:id="16" w:date="2025-09-22T10:42:00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 miért mentes?</w:t>
      </w:r>
    </w:p>
  </w:comment>
  <w:comment w:author="Szandra Zákány" w:id="6" w:date="2025-10-14T05:48:09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Sajnos nem lehet összehozni a 2 adónemet. HIPÁt és a telekadót. A helyi adókról szóló törvény kimondja, hogy adómentesség illetve adókedvezmény nem adható vállalkozásnak azon telekre, amely üzleti célt szolgál. :( Valahogy máshogy kell ezt belefogalmaznunk, mert az alapgondolattal én is egyetértek.</w:t>
      </w:r>
    </w:p>
  </w:comment>
  <w:comment w:author="Mócsai Orsolya" w:id="29" w:date="2025-10-13T09:14:19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Település adó nincs nálunk. Hogy kell értelmezni ezt a mondatot?</w:t>
      </w:r>
    </w:p>
  </w:comment>
  <w:comment w:author="Szandra Zákány" w:id="30" w:date="2025-10-14T07:33:09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 gondolom, kötelező eleme a rendeletünknek. A helyi adókról szóló törvény rendelkezik úgy, hogy ha lenne települési adónk, akkor az a HIPÁt csökkenthetné.</w:t>
      </w:r>
    </w:p>
  </w:comment>
  <w:comment w:author="Gabi Wágner" w:id="20" w:date="2025-10-14T19:25:22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jogszabály azonban számos földterületet kivesz a telek definíciója alól, így többek között a ténylegesen mezőgazdasági művelés alatt álló belterületen fekvő termőföldet és erdőt"-ezt rá lehet fogni gyümölcsösre is. Ott lehetnek gyümölcsfák, nem?</w:t>
      </w:r>
    </w:p>
  </w:comment>
  <w:comment w:author="Szandra Zákány" w:id="21" w:date="2025-10-16T10:37:57Z">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comment>
  <w:comment w:author="Mócsai Orsolya" w:id="23" w:date="2025-10-13T09:13:26Z">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 is, de a telekadóhoz is: az ellenőrzésre ki kell találni egy rendszert. Ha költséget jelent nézzük meg mennyit hoz vissza.</w:t>
      </w:r>
    </w:p>
  </w:comment>
  <w:comment w:author="Szandra Zákány" w:id="24" w:date="2025-10-14T07:31:39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 van ötleted, azt már kérlek, most írd ide, hogy ne az ülésen kelljen kitalálni. Köszönöm.</w:t>
      </w:r>
    </w:p>
  </w:comment>
  <w:comment w:author="Mócsai Orsolya" w:id="25" w:date="2025-10-14T09:51:47Z">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Igen van: a drónos felvételek például, amire már van ajánlat Zsoltnál. Költségbe nem kerül.</w:t>
      </w:r>
    </w:p>
  </w:comment>
  <w:comment w:author="Szandra Zákány" w:id="26" w:date="2025-10-14T14:46:12Z">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Igen, ezt tudom, meg is kérem majd a Lányokat, hogy az kerüljön fel megint a szerverre, csak ezt valahogy a rendeletbe is bele kellene fogalmaznunk, hogy milyen formában van joga az önkormányzatnak ellenőrizni.</w:t>
      </w:r>
    </w:p>
  </w:comment>
  <w:comment w:author="03 02" w:id="27" w:date="2025-10-16T16:28:44Z">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Nem kell és nem is lehet</w:t>
      </w:r>
    </w:p>
  </w:comment>
  <w:comment w:author="Szandra Zákány" w:id="28" w:date="2025-10-16T18:47:13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Akkor csak mi találjuk meg a megfelelő módját.</w:t>
      </w:r>
    </w:p>
  </w:comment>
  <w:comment w:author="Szandra Zákány" w:id="18" w:date="2025-09-22T10:44:00Z">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Ez rengeteg teleknek biztosit adómentességet. Miért? Vagy csak akkor, ha beépítetlen?= nincs rajta épület?</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Ilyen az összes Fő u. szántóföld felőli telke + Kossuth utca.</w:t>
      </w:r>
    </w:p>
  </w:comment>
  <w:comment w:author="Mócsai Orsolya" w:id="19" w:date="2025-10-08T14:50:56Z">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Igen, Ezek pl. a Fő utcában a hátső telkek, amiknek tulajdonosai így kétszer adótznak. (Ezt mondta el Zsolt legutóbb).</w:t>
      </w:r>
    </w:p>
  </w:comment>
  <w:comment w:author="Mócsai Orsolya" w:id="32" w:date="2025-10-13T09:15:52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85 éves korhatárt javaslok! 5 ilyen van a településen. 90 év feletti pedig nincs, az adós lányok szerint.</w:t>
      </w:r>
    </w:p>
  </w:comment>
  <w:comment w:author="Gábor Bartha" w:id="0" w:date="2025-10-11T08:09:02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módosítás logikája: a jelenlegi rendszer betarthatatlan és ellenőrizhetetlen. Ha minden építményt megadóztatunk, akkor az könnyen betartható, viszont mivel sok, eddig mentes ingatlamt is adókötelessé tesz, ezért az e) pont adóját csökkentsük.</w:t>
      </w:r>
    </w:p>
  </w:comment>
  <w:comment w:author="Szandra Zákány" w:id="1" w:date="2025-10-14T07:57:01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logikával egyetértek. A kérdés az, hogyan tudjuk önbevallásra késztetni a tulajdonosokat. Adó osztály felé kérdés, hogy kiküldhető-e egy "felszólítás" önbevallásra? Azt követően pedig ugyanaz, amit lentebb Orsinak írtam, hogy hogyan tudjuk ellenőrizni.</w:t>
      </w:r>
    </w:p>
  </w:comment>
  <w:comment w:author="Gabi Wágner" w:id="3" w:date="2025-10-14T19:22:34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Általában a telekadót a települések kb.egyharmada veti csak ki, nem kötelező. Max.értéke 200 ft/nm</w:t>
      </w:r>
    </w:p>
  </w:comment>
  <w:comment w:author="Szandra Zákány" w:id="4" w:date="2025-10-16T10:36:26Z">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Vagyis???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62" w15:done="0"/>
  <w15:commentEx w15:paraId="00000063" w15:paraIdParent="00000062" w15:done="0"/>
  <w15:commentEx w15:paraId="00000064" w15:paraIdParent="00000062" w15:done="0"/>
  <w15:commentEx w15:paraId="00000065" w15:paraIdParent="00000062" w15:done="0"/>
  <w15:commentEx w15:paraId="00000066" w15:paraIdParent="00000062" w15:done="0"/>
  <w15:commentEx w15:paraId="00000067" w15:done="0"/>
  <w15:commentEx w15:paraId="00000068" w15:done="0"/>
  <w15:commentEx w15:paraId="00000069" w15:done="0"/>
  <w15:commentEx w15:paraId="0000006A" w15:done="0"/>
  <w15:commentEx w15:paraId="0000006C" w15:done="0"/>
  <w15:commentEx w15:paraId="0000006D" w15:done="0"/>
  <w15:commentEx w15:paraId="00000070" w15:done="0"/>
  <w15:commentEx w15:paraId="00000071" w15:done="0"/>
  <w15:commentEx w15:paraId="00000072" w15:done="0"/>
  <w15:commentEx w15:paraId="00000073" w15:done="0"/>
  <w15:commentEx w15:paraId="00000074" w15:done="0"/>
  <w15:commentEx w15:paraId="00000075" w15:done="0"/>
  <w15:commentEx w15:paraId="00000076" w15:paraIdParent="00000075" w15:done="0"/>
  <w15:commentEx w15:paraId="00000077" w15:done="0"/>
  <w15:commentEx w15:paraId="00000078" w15:paraIdParent="00000077" w15:done="0"/>
  <w15:commentEx w15:paraId="00000079" w15:done="0"/>
  <w15:commentEx w15:paraId="0000007A" w15:paraIdParent="00000079" w15:done="0"/>
  <w15:commentEx w15:paraId="0000007B" w15:paraIdParent="00000079" w15:done="0"/>
  <w15:commentEx w15:paraId="0000007C" w15:paraIdParent="00000079" w15:done="0"/>
  <w15:commentEx w15:paraId="0000007D" w15:paraIdParent="00000079" w15:done="0"/>
  <w15:commentEx w15:paraId="0000007E" w15:paraIdParent="00000079" w15:done="0"/>
  <w15:commentEx w15:paraId="00000080" w15:done="0"/>
  <w15:commentEx w15:paraId="00000081" w15:paraIdParent="00000080" w15:done="0"/>
  <w15:commentEx w15:paraId="00000082" w15:done="0"/>
  <w15:commentEx w15:paraId="00000083" w15:done="0"/>
  <w15:commentEx w15:paraId="00000084" w15:paraIdParent="00000083" w15:done="0"/>
  <w15:commentEx w15:paraId="00000085" w15:done="0"/>
  <w15:commentEx w15:paraId="00000086" w15:paraIdParent="0000008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hu"/>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Cmsor7">
    <w:name w:val="heading 7"/>
    <w:basedOn w:val="Norml"/>
    <w:next w:val="Norml"/>
    <w:link w:val="Cmsor7Char"/>
    <w:uiPriority w:val="9"/>
    <w:semiHidden w:val="1"/>
    <w:unhideWhenUsed w:val="1"/>
    <w:qFormat w:val="1"/>
    <w:rsid w:val="00985233"/>
    <w:pPr>
      <w:keepNext w:val="1"/>
      <w:keepLines w:val="1"/>
      <w:spacing w:after="0" w:before="40"/>
      <w:outlineLvl w:val="6"/>
    </w:pPr>
    <w:rPr>
      <w:rFonts w:cstheme="majorBidi" w:eastAsiaTheme="majorEastAsia"/>
      <w:color w:val="595959" w:themeColor="text1" w:themeTint="0000A6"/>
    </w:rPr>
  </w:style>
  <w:style w:type="paragraph" w:styleId="Cmsor8">
    <w:name w:val="heading 8"/>
    <w:basedOn w:val="Norml"/>
    <w:next w:val="Norml"/>
    <w:link w:val="Cmsor8Char"/>
    <w:uiPriority w:val="9"/>
    <w:semiHidden w:val="1"/>
    <w:unhideWhenUsed w:val="1"/>
    <w:qFormat w:val="1"/>
    <w:rsid w:val="00985233"/>
    <w:pPr>
      <w:keepNext w:val="1"/>
      <w:keepLines w:val="1"/>
      <w:spacing w:after="0"/>
      <w:outlineLvl w:val="7"/>
    </w:pPr>
    <w:rPr>
      <w:rFonts w:cstheme="majorBidi" w:eastAsiaTheme="majorEastAsia"/>
      <w:i w:val="1"/>
      <w:iCs w:val="1"/>
      <w:color w:val="272727" w:themeColor="text1" w:themeTint="0000D8"/>
    </w:rPr>
  </w:style>
  <w:style w:type="paragraph" w:styleId="Cmsor9">
    <w:name w:val="heading 9"/>
    <w:basedOn w:val="Norml"/>
    <w:next w:val="Norml"/>
    <w:link w:val="Cmsor9Char"/>
    <w:uiPriority w:val="9"/>
    <w:semiHidden w:val="1"/>
    <w:unhideWhenUsed w:val="1"/>
    <w:qFormat w:val="1"/>
    <w:rsid w:val="00985233"/>
    <w:pPr>
      <w:keepNext w:val="1"/>
      <w:keepLines w:val="1"/>
      <w:spacing w:after="0"/>
      <w:outlineLvl w:val="8"/>
    </w:pPr>
    <w:rPr>
      <w:rFonts w:cstheme="majorBidi" w:eastAsiaTheme="majorEastAsia"/>
      <w:color w:val="272727" w:themeColor="text1" w:themeTint="0000D8"/>
    </w:rPr>
  </w:style>
  <w:style w:type="character" w:styleId="Bekezdsalapbettpusa" w:default="1">
    <w:name w:val="Default Paragraph Font"/>
    <w:uiPriority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character" w:styleId="Cmsor1Char" w:customStyle="1">
    <w:name w:val="Címsor 1 Char"/>
    <w:basedOn w:val="Bekezdsalapbettpusa"/>
    <w:link w:val="Cmsor1"/>
    <w:uiPriority w:val="9"/>
    <w:rsid w:val="00985233"/>
    <w:rPr>
      <w:rFonts w:asciiTheme="majorHAnsi" w:cstheme="majorBidi" w:eastAsiaTheme="majorEastAsia" w:hAnsiTheme="majorHAnsi"/>
      <w:color w:val="0f4761" w:themeColor="accent1" w:themeShade="0000BF"/>
      <w:sz w:val="40"/>
      <w:szCs w:val="40"/>
    </w:rPr>
  </w:style>
  <w:style w:type="character" w:styleId="Cmsor2Char" w:customStyle="1">
    <w:name w:val="Címsor 2 Char"/>
    <w:basedOn w:val="Bekezdsalapbettpusa"/>
    <w:link w:val="Cmsor2"/>
    <w:uiPriority w:val="9"/>
    <w:semiHidden w:val="1"/>
    <w:rsid w:val="00985233"/>
    <w:rPr>
      <w:rFonts w:asciiTheme="majorHAnsi" w:cstheme="majorBidi" w:eastAsiaTheme="majorEastAsia" w:hAnsiTheme="majorHAnsi"/>
      <w:color w:val="0f4761" w:themeColor="accent1" w:themeShade="0000BF"/>
      <w:sz w:val="32"/>
      <w:szCs w:val="32"/>
    </w:rPr>
  </w:style>
  <w:style w:type="character" w:styleId="Cmsor3Char" w:customStyle="1">
    <w:name w:val="Címsor 3 Char"/>
    <w:basedOn w:val="Bekezdsalapbettpusa"/>
    <w:link w:val="Cmsor3"/>
    <w:uiPriority w:val="9"/>
    <w:semiHidden w:val="1"/>
    <w:rsid w:val="00985233"/>
    <w:rPr>
      <w:rFonts w:cstheme="majorBidi" w:eastAsiaTheme="majorEastAsia"/>
      <w:color w:val="0f4761" w:themeColor="accent1" w:themeShade="0000BF"/>
      <w:sz w:val="28"/>
      <w:szCs w:val="28"/>
    </w:rPr>
  </w:style>
  <w:style w:type="character" w:styleId="Cmsor4Char" w:customStyle="1">
    <w:name w:val="Címsor 4 Char"/>
    <w:basedOn w:val="Bekezdsalapbettpusa"/>
    <w:link w:val="Cmsor4"/>
    <w:uiPriority w:val="9"/>
    <w:semiHidden w:val="1"/>
    <w:rsid w:val="00985233"/>
    <w:rPr>
      <w:rFonts w:cstheme="majorBidi" w:eastAsiaTheme="majorEastAsia"/>
      <w:i w:val="1"/>
      <w:iCs w:val="1"/>
      <w:color w:val="0f4761" w:themeColor="accent1" w:themeShade="0000BF"/>
    </w:rPr>
  </w:style>
  <w:style w:type="character" w:styleId="Cmsor5Char" w:customStyle="1">
    <w:name w:val="Címsor 5 Char"/>
    <w:basedOn w:val="Bekezdsalapbettpusa"/>
    <w:link w:val="Cmsor5"/>
    <w:uiPriority w:val="9"/>
    <w:semiHidden w:val="1"/>
    <w:rsid w:val="00985233"/>
    <w:rPr>
      <w:rFonts w:cstheme="majorBidi" w:eastAsiaTheme="majorEastAsia"/>
      <w:color w:val="0f4761" w:themeColor="accent1" w:themeShade="0000BF"/>
    </w:rPr>
  </w:style>
  <w:style w:type="character" w:styleId="Cmsor6Char" w:customStyle="1">
    <w:name w:val="Címsor 6 Char"/>
    <w:basedOn w:val="Bekezdsalapbettpusa"/>
    <w:link w:val="Cmsor6"/>
    <w:uiPriority w:val="9"/>
    <w:semiHidden w:val="1"/>
    <w:rsid w:val="00985233"/>
    <w:rPr>
      <w:rFonts w:cstheme="majorBidi" w:eastAsiaTheme="majorEastAsia"/>
      <w:i w:val="1"/>
      <w:iCs w:val="1"/>
      <w:color w:val="595959" w:themeColor="text1" w:themeTint="0000A6"/>
    </w:rPr>
  </w:style>
  <w:style w:type="character" w:styleId="Cmsor7Char" w:customStyle="1">
    <w:name w:val="Címsor 7 Char"/>
    <w:basedOn w:val="Bekezdsalapbettpusa"/>
    <w:link w:val="Cmsor7"/>
    <w:uiPriority w:val="9"/>
    <w:semiHidden w:val="1"/>
    <w:rsid w:val="00985233"/>
    <w:rPr>
      <w:rFonts w:cstheme="majorBidi" w:eastAsiaTheme="majorEastAsia"/>
      <w:color w:val="595959" w:themeColor="text1" w:themeTint="0000A6"/>
    </w:rPr>
  </w:style>
  <w:style w:type="character" w:styleId="Cmsor8Char" w:customStyle="1">
    <w:name w:val="Címsor 8 Char"/>
    <w:basedOn w:val="Bekezdsalapbettpusa"/>
    <w:link w:val="Cmsor8"/>
    <w:uiPriority w:val="9"/>
    <w:semiHidden w:val="1"/>
    <w:rsid w:val="00985233"/>
    <w:rPr>
      <w:rFonts w:cstheme="majorBidi" w:eastAsiaTheme="majorEastAsia"/>
      <w:i w:val="1"/>
      <w:iCs w:val="1"/>
      <w:color w:val="272727" w:themeColor="text1" w:themeTint="0000D8"/>
    </w:rPr>
  </w:style>
  <w:style w:type="character" w:styleId="Cmsor9Char" w:customStyle="1">
    <w:name w:val="Címsor 9 Char"/>
    <w:basedOn w:val="Bekezdsalapbettpusa"/>
    <w:link w:val="Cmsor9"/>
    <w:uiPriority w:val="9"/>
    <w:semiHidden w:val="1"/>
    <w:rsid w:val="00985233"/>
    <w:rPr>
      <w:rFonts w:cstheme="majorBidi" w:eastAsiaTheme="majorEastAsia"/>
      <w:color w:val="272727" w:themeColor="text1" w:themeTint="0000D8"/>
    </w:rPr>
  </w:style>
  <w:style w:type="character" w:styleId="CmChar" w:customStyle="1">
    <w:name w:val="Cím Char"/>
    <w:basedOn w:val="Bekezdsalapbettpusa"/>
    <w:link w:val="Cm"/>
    <w:uiPriority w:val="10"/>
    <w:rsid w:val="00985233"/>
    <w:rPr>
      <w:rFonts w:asciiTheme="majorHAnsi" w:cstheme="majorBidi" w:eastAsiaTheme="majorEastAsia" w:hAnsiTheme="majorHAnsi"/>
      <w:spacing w:val="-10"/>
      <w:kern w:val="28"/>
      <w:sz w:val="56"/>
      <w:szCs w:val="56"/>
    </w:rPr>
  </w:style>
  <w:style w:type="character" w:styleId="AlcmChar" w:customStyle="1">
    <w:name w:val="Alcím Char"/>
    <w:basedOn w:val="Bekezdsalapbettpusa"/>
    <w:link w:val="Alcm"/>
    <w:uiPriority w:val="11"/>
    <w:rsid w:val="00985233"/>
    <w:rPr>
      <w:rFonts w:cstheme="majorBidi" w:eastAsiaTheme="majorEastAsia"/>
      <w:color w:val="595959" w:themeColor="text1" w:themeTint="0000A6"/>
      <w:spacing w:val="15"/>
      <w:sz w:val="28"/>
      <w:szCs w:val="28"/>
    </w:rPr>
  </w:style>
  <w:style w:type="paragraph" w:styleId="Idzet">
    <w:name w:val="Quote"/>
    <w:basedOn w:val="Norml"/>
    <w:next w:val="Norml"/>
    <w:link w:val="IdzetChar"/>
    <w:uiPriority w:val="29"/>
    <w:qFormat w:val="1"/>
    <w:rsid w:val="00985233"/>
    <w:pPr>
      <w:spacing w:before="160"/>
      <w:jc w:val="center"/>
    </w:pPr>
    <w:rPr>
      <w:i w:val="1"/>
      <w:iCs w:val="1"/>
      <w:color w:val="404040" w:themeColor="text1" w:themeTint="0000BF"/>
    </w:rPr>
  </w:style>
  <w:style w:type="character" w:styleId="IdzetChar" w:customStyle="1">
    <w:name w:val="Idézet Char"/>
    <w:basedOn w:val="Bekezdsalapbettpusa"/>
    <w:link w:val="Idzet"/>
    <w:uiPriority w:val="29"/>
    <w:rsid w:val="00985233"/>
    <w:rPr>
      <w:i w:val="1"/>
      <w:iCs w:val="1"/>
      <w:color w:val="404040" w:themeColor="text1" w:themeTint="0000BF"/>
    </w:rPr>
  </w:style>
  <w:style w:type="paragraph" w:styleId="Listaszerbekezds">
    <w:name w:val="List Paragraph"/>
    <w:basedOn w:val="Norml"/>
    <w:uiPriority w:val="34"/>
    <w:qFormat w:val="1"/>
    <w:rsid w:val="00985233"/>
    <w:pPr>
      <w:ind w:left="720"/>
      <w:contextualSpacing w:val="1"/>
    </w:pPr>
  </w:style>
  <w:style w:type="character" w:styleId="Erskiemels">
    <w:name w:val="Intense Emphasis"/>
    <w:basedOn w:val="Bekezdsalapbettpusa"/>
    <w:uiPriority w:val="21"/>
    <w:qFormat w:val="1"/>
    <w:rsid w:val="00985233"/>
    <w:rPr>
      <w:i w:val="1"/>
      <w:iCs w:val="1"/>
      <w:color w:val="0f4761" w:themeColor="accent1" w:themeShade="0000BF"/>
    </w:rPr>
  </w:style>
  <w:style w:type="paragraph" w:styleId="Kiemeltidzet">
    <w:name w:val="Intense Quote"/>
    <w:basedOn w:val="Norml"/>
    <w:next w:val="Norml"/>
    <w:link w:val="KiemeltidzetChar"/>
    <w:uiPriority w:val="30"/>
    <w:qFormat w:val="1"/>
    <w:rsid w:val="0098523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KiemeltidzetChar" w:customStyle="1">
    <w:name w:val="Kiemelt idézet Char"/>
    <w:basedOn w:val="Bekezdsalapbettpusa"/>
    <w:link w:val="Kiemeltidzet"/>
    <w:uiPriority w:val="30"/>
    <w:rsid w:val="00985233"/>
    <w:rPr>
      <w:i w:val="1"/>
      <w:iCs w:val="1"/>
      <w:color w:val="0f4761" w:themeColor="accent1" w:themeShade="0000BF"/>
    </w:rPr>
  </w:style>
  <w:style w:type="character" w:styleId="Ershivatkozs">
    <w:name w:val="Intense Reference"/>
    <w:basedOn w:val="Bekezdsalapbettpusa"/>
    <w:uiPriority w:val="32"/>
    <w:qFormat w:val="1"/>
    <w:rsid w:val="00985233"/>
    <w:rPr>
      <w:b w:val="1"/>
      <w:bCs w:val="1"/>
      <w:smallCaps w:val="1"/>
      <w:color w:val="0f4761" w:themeColor="accent1" w:themeShade="0000BF"/>
      <w:spacing w:val="5"/>
    </w:rPr>
  </w:style>
  <w:style w:type="character" w:styleId="Hiperhivatkozs">
    <w:name w:val="Hyperlink"/>
    <w:basedOn w:val="Bekezdsalapbettpusa"/>
    <w:uiPriority w:val="99"/>
    <w:unhideWhenUsed w:val="1"/>
    <w:rsid w:val="00985233"/>
    <w:rPr>
      <w:color w:val="467886" w:themeColor="hyperlink"/>
      <w:u w:val="single"/>
    </w:rPr>
  </w:style>
  <w:style w:type="character" w:styleId="Feloldatlanmegemlts">
    <w:name w:val="Unresolved Mention"/>
    <w:basedOn w:val="Bekezdsalapbettpusa"/>
    <w:uiPriority w:val="99"/>
    <w:semiHidden w:val="1"/>
    <w:unhideWhenUsed w:val="1"/>
    <w:rsid w:val="00985233"/>
    <w:rPr>
      <w:color w:val="605e5c"/>
      <w:shd w:color="auto" w:fill="e1dfdd" w:val="clear"/>
    </w:rPr>
  </w:style>
  <w:style w:type="character" w:styleId="Jegyzethivatkozs">
    <w:name w:val="annotation reference"/>
    <w:basedOn w:val="Bekezdsalapbettpusa"/>
    <w:uiPriority w:val="99"/>
    <w:semiHidden w:val="1"/>
    <w:unhideWhenUsed w:val="1"/>
    <w:rsid w:val="008E749C"/>
    <w:rPr>
      <w:sz w:val="16"/>
      <w:szCs w:val="16"/>
    </w:rPr>
  </w:style>
  <w:style w:type="paragraph" w:styleId="Jegyzetszveg">
    <w:name w:val="annotation text"/>
    <w:basedOn w:val="Norml"/>
    <w:link w:val="JegyzetszvegChar"/>
    <w:uiPriority w:val="99"/>
    <w:unhideWhenUsed w:val="1"/>
    <w:rsid w:val="008E749C"/>
    <w:pPr>
      <w:spacing w:line="240" w:lineRule="auto"/>
    </w:pPr>
    <w:rPr>
      <w:sz w:val="20"/>
      <w:szCs w:val="20"/>
    </w:rPr>
  </w:style>
  <w:style w:type="character" w:styleId="JegyzetszvegChar" w:customStyle="1">
    <w:name w:val="Jegyzetszöveg Char"/>
    <w:basedOn w:val="Bekezdsalapbettpusa"/>
    <w:link w:val="Jegyzetszveg"/>
    <w:uiPriority w:val="99"/>
    <w:rsid w:val="008E749C"/>
    <w:rPr>
      <w:sz w:val="20"/>
      <w:szCs w:val="20"/>
    </w:rPr>
  </w:style>
  <w:style w:type="paragraph" w:styleId="Megjegyzstrgya">
    <w:name w:val="annotation subject"/>
    <w:basedOn w:val="Jegyzetszveg"/>
    <w:next w:val="Jegyzetszveg"/>
    <w:link w:val="MegjegyzstrgyaChar"/>
    <w:uiPriority w:val="99"/>
    <w:semiHidden w:val="1"/>
    <w:unhideWhenUsed w:val="1"/>
    <w:rsid w:val="008E749C"/>
    <w:rPr>
      <w:b w:val="1"/>
      <w:bCs w:val="1"/>
    </w:rPr>
  </w:style>
  <w:style w:type="character" w:styleId="MegjegyzstrgyaChar" w:customStyle="1">
    <w:name w:val="Megjegyzés tárgya Char"/>
    <w:basedOn w:val="JegyzetszvegChar"/>
    <w:link w:val="Megjegyzstrgya"/>
    <w:uiPriority w:val="99"/>
    <w:semiHidden w:val="1"/>
    <w:rsid w:val="008E749C"/>
    <w:rPr>
      <w:b w:val="1"/>
      <w:bCs w:val="1"/>
      <w:sz w:val="20"/>
      <w:szCs w:val="20"/>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s://njt.hu/jogszabaly/1990-100-00-00#SZ1@BE1" TargetMode="External"/><Relationship Id="rId10" Type="http://schemas.openxmlformats.org/officeDocument/2006/relationships/hyperlink" Target="https://njt.hu/jogszabaly/2011-189-00-00#SZ143@BE4" TargetMode="External"/><Relationship Id="rId13" Type="http://schemas.openxmlformats.org/officeDocument/2006/relationships/hyperlink" Target="https://njt.hu/jogszabaly/1990-100-00-00#SZ13" TargetMode="External"/><Relationship Id="rId12" Type="http://schemas.openxmlformats.org/officeDocument/2006/relationships/hyperlink" Target="https://njt.hu/jogszabaly/1990-100-00-00#SZ6"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njt.hu/jogszabaly/2011-4301-02-00#CA32@BE2" TargetMode="External"/><Relationship Id="rId15" Type="http://schemas.openxmlformats.org/officeDocument/2006/relationships/hyperlink" Target="https://or.njt.hu/eli/731069/r/2022/9#SZ7@BE0@POC" TargetMode="External"/><Relationship Id="rId14" Type="http://schemas.openxmlformats.org/officeDocument/2006/relationships/hyperlink" Target="https://or.njt.hu/eli/731069/r/2022/9#SZ7@BE0@POB" TargetMode="External"/><Relationship Id="rId17" Type="http://schemas.openxmlformats.org/officeDocument/2006/relationships/hyperlink" Target="https://njt.hu/jogszabaly/1990-100-00-00#SZ39C@BE3" TargetMode="External"/><Relationship Id="rId16" Type="http://schemas.openxmlformats.org/officeDocument/2006/relationships/hyperlink" Target="https://or.njt.hu/eli/731069/r/2022/9#SZ11@BE1"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yperlink" Target="https://njt.hu/jogszabaly/1990-100-00-00"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Q2BkqGQqldShdagcV5snlro/0Q==">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2025-09-22T07:26:00Z</dcterms:created>
  <dc:creator>Szandra Zákány</dc:creator>
</cp:coreProperties>
</file>